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0C6A6D6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7C6">
              <w:rPr>
                <w:rFonts w:ascii="Times New Roman" w:hAnsi="Times New Roman"/>
                <w:sz w:val="24"/>
                <w:szCs w:val="28"/>
              </w:rPr>
              <w:t>SIA “Zazazu”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03.06.2022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141179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77C6">
              <w:rPr>
                <w:rFonts w:ascii="Times New Roman" w:hAnsi="Times New Roman"/>
                <w:sz w:val="24"/>
                <w:szCs w:val="28"/>
              </w:rPr>
              <w:t>Reģistrācijas Nr. 40103910221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1E2647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77C6">
              <w:rPr>
                <w:rFonts w:ascii="Times New Roman" w:hAnsi="Times New Roman"/>
                <w:sz w:val="24"/>
                <w:szCs w:val="28"/>
              </w:rPr>
              <w:t>“Ezītis 35”, Ezītis, Olaines pagasts,  Olaines novads, LV-2127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/158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577C6" w14:paraId="3F05F6A2" w14:textId="0969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77C6" w:rsidR="001577C6">
              <w:rPr>
                <w:rFonts w:ascii="Times New Roman" w:hAnsi="Times New Roman" w:cs="Times New Roman"/>
                <w:sz w:val="24"/>
              </w:rPr>
              <w:t>Bērnu dienas nometnei “</w:t>
            </w:r>
            <w:r w:rsidR="001577C6">
              <w:rPr>
                <w:rFonts w:ascii="Times New Roman" w:hAnsi="Times New Roman" w:cs="Times New Roman"/>
                <w:sz w:val="24"/>
              </w:rPr>
              <w:t>ATMOSFĒRA</w:t>
            </w:r>
            <w:r w:rsidRPr="001577C6" w:rsidR="001577C6">
              <w:rPr>
                <w:rFonts w:ascii="Times New Roman" w:hAnsi="Times New Roman" w:cs="Times New Roman"/>
                <w:sz w:val="24"/>
              </w:rPr>
              <w:t>”</w:t>
            </w:r>
            <w:r w:rsidR="001577C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77C6" w:rsidR="001577C6">
              <w:rPr>
                <w:rFonts w:ascii="Times New Roman" w:hAnsi="Times New Roman" w:cs="Times New Roman"/>
                <w:sz w:val="24"/>
              </w:rPr>
              <w:t xml:space="preserve">paredzētās telpas – radošajā studijā </w:t>
            </w:r>
          </w:p>
        </w:tc>
      </w:tr>
      <w:tr w14:paraId="3D12441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1577C6" w14:paraId="160833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577C6" w:rsidRPr="00E227D8" w:rsidP="001577C6" w14:paraId="53B40AE1" w14:textId="20C98685">
            <w:pPr>
              <w:rPr>
                <w:rFonts w:ascii="Times New Roman" w:hAnsi="Times New Roman" w:cs="Times New Roman"/>
                <w:sz w:val="24"/>
              </w:rPr>
            </w:pPr>
            <w:r w:rsidRPr="001577C6">
              <w:rPr>
                <w:rFonts w:ascii="Times New Roman" w:hAnsi="Times New Roman" w:cs="Times New Roman"/>
                <w:sz w:val="24"/>
              </w:rPr>
              <w:t>ATMOSFĒRA.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105A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77C6" w:rsidR="001577C6">
              <w:rPr>
                <w:rFonts w:ascii="Times New Roman" w:hAnsi="Times New Roman" w:cs="Times New Roman"/>
                <w:sz w:val="24"/>
              </w:rPr>
              <w:t>Akas iela 8-16, Rīga.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41089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0ABE">
              <w:rPr>
                <w:rFonts w:ascii="Times New Roman" w:hAnsi="Times New Roman" w:cs="Times New Roman"/>
                <w:sz w:val="24"/>
                <w:lang w:val="en-US"/>
              </w:rPr>
              <w:t>SIA “Agert”, Reģistrācijas Nr. 40103670139,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03F3E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A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Krišjāņa Valdemāra iela 79/81 - 10, Rīga.</w:t>
            </w:r>
            <w:bookmarkStart w:id="0" w:name="_GoBack"/>
            <w:bookmarkEnd w:id="0"/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577C6" w14:paraId="3F05F6BA" w14:textId="318DF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77C6" w:rsidR="001577C6">
              <w:rPr>
                <w:rFonts w:ascii="Times New Roman" w:hAnsi="Times New Roman" w:cs="Times New Roman"/>
                <w:sz w:val="24"/>
                <w:lang w:val="en-US"/>
              </w:rPr>
              <w:t>Izabellas Patronovas 202</w:t>
            </w:r>
            <w:r w:rsidR="001577C6">
              <w:rPr>
                <w:rFonts w:ascii="Times New Roman" w:hAnsi="Times New Roman" w:cs="Times New Roman"/>
                <w:sz w:val="24"/>
                <w:lang w:val="en-US"/>
              </w:rPr>
              <w:t>2.gada 18</w:t>
            </w:r>
            <w:r w:rsidRPr="001577C6" w:rsidR="001577C6">
              <w:rPr>
                <w:rFonts w:ascii="Times New Roman" w:hAnsi="Times New Roman" w:cs="Times New Roman"/>
                <w:sz w:val="24"/>
                <w:lang w:val="en-US"/>
              </w:rPr>
              <w:t>.maija iesniegums</w:t>
            </w:r>
            <w:r w:rsidR="001577C6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1577C6" w:rsidR="001577C6">
              <w:rPr>
                <w:rFonts w:ascii="Times New Roman" w:hAnsi="Times New Roman" w:cs="Times New Roman"/>
                <w:sz w:val="24"/>
                <w:lang w:val="en-US"/>
              </w:rPr>
              <w:t xml:space="preserve">Nr.b/n., Valsts </w:t>
            </w:r>
          </w:p>
        </w:tc>
      </w:tr>
      <w:tr w14:paraId="01F206B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577C6" w14:paraId="3D9421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577C6" w:rsidRPr="00E227D8" w:rsidP="001577C6" w14:paraId="76C51636" w14:textId="73A68EAD">
            <w:pPr>
              <w:rPr>
                <w:rFonts w:ascii="Times New Roman" w:hAnsi="Times New Roman" w:cs="Times New Roman"/>
                <w:sz w:val="24"/>
              </w:rPr>
            </w:pPr>
            <w:r w:rsidRPr="001577C6">
              <w:rPr>
                <w:rFonts w:ascii="Times New Roman" w:hAnsi="Times New Roman" w:cs="Times New Roman"/>
                <w:sz w:val="24"/>
                <w:lang w:val="en-US"/>
              </w:rPr>
              <w:t>ugunsdzēsības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1577C6">
              <w:rPr>
                <w:rFonts w:ascii="Times New Roman" w:hAnsi="Times New Roman" w:cs="Times New Roman"/>
                <w:sz w:val="24"/>
                <w:lang w:val="en-US"/>
              </w:rPr>
              <w:t>un glābšanas dienesta Rīgas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1577C6">
              <w:rPr>
                <w:rFonts w:ascii="Times New Roman" w:hAnsi="Times New Roman" w:cs="Times New Roman"/>
                <w:sz w:val="24"/>
                <w:lang w:val="en-US"/>
              </w:rPr>
              <w:t>reģiona pārvaldē reģistrēts 202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 w:rsidRPr="001577C6">
              <w:rPr>
                <w:rFonts w:ascii="Times New Roman" w:hAnsi="Times New Roman" w:cs="Times New Roman"/>
                <w:sz w:val="24"/>
                <w:lang w:val="en-US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18</w:t>
            </w:r>
            <w:r w:rsidRPr="001577C6">
              <w:rPr>
                <w:rFonts w:ascii="Times New Roman" w:hAnsi="Times New Roman" w:cs="Times New Roman"/>
                <w:sz w:val="24"/>
                <w:lang w:val="en-US"/>
              </w:rPr>
              <w:t>.maijā ar.</w:t>
            </w:r>
          </w:p>
        </w:tc>
      </w:tr>
      <w:tr w14:paraId="3DA328D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577C6" w14:paraId="2918F0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577C6" w:rsidRPr="00E227D8" w:rsidP="00E60393" w14:paraId="3CD47542" w14:textId="1BE0760A">
            <w:pPr>
              <w:rPr>
                <w:rFonts w:ascii="Times New Roman" w:hAnsi="Times New Roman" w:cs="Times New Roman"/>
                <w:sz w:val="24"/>
              </w:rPr>
            </w:pPr>
            <w:r w:rsidRPr="001577C6">
              <w:rPr>
                <w:rFonts w:ascii="Times New Roman" w:hAnsi="Times New Roman" w:cs="Times New Roman"/>
                <w:sz w:val="24"/>
                <w:lang w:val="en-US"/>
              </w:rPr>
              <w:t>Nr. 22/8-1.5.1/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1014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577C6" w14:paraId="3F05F6C0" w14:textId="0E3D7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7C6">
              <w:rPr>
                <w:rFonts w:ascii="Times New Roman" w:hAnsi="Times New Roman" w:cs="Times New Roman"/>
                <w:sz w:val="24"/>
                <w:szCs w:val="24"/>
              </w:rPr>
              <w:t>radošā</w:t>
            </w:r>
            <w:r w:rsidRPr="001577C6" w:rsidR="001577C6">
              <w:rPr>
                <w:rFonts w:ascii="Times New Roman" w:hAnsi="Times New Roman" w:cs="Times New Roman"/>
                <w:sz w:val="24"/>
                <w:szCs w:val="24"/>
              </w:rPr>
              <w:t>s studijas</w:t>
            </w:r>
            <w:r w:rsidR="00157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7C6" w:rsidR="00157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ATMOSFĒRA telpas ar kopējo </w:t>
            </w:r>
          </w:p>
        </w:tc>
      </w:tr>
      <w:tr w14:paraId="368FB3E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577C6" w14:paraId="62E26B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577C6" w:rsidRPr="00E227D8" w:rsidP="001577C6" w14:paraId="233B5745" w14:textId="47D7C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platību 60m</w:t>
            </w:r>
            <w:r w:rsidRPr="001577C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57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ir nodrošinātas ar automātisko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7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ugunsgrēka atklāšanas un trauksmes signalizācijas </w:t>
            </w:r>
          </w:p>
        </w:tc>
      </w:tr>
      <w:tr w14:paraId="094862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577C6" w14:paraId="014EF7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577C6" w:rsidRPr="001577C6" w14:paraId="4D7E81DA" w14:textId="3D0AEC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sistēmu.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577C6" w14:paraId="3F05F6C6" w14:textId="14305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7C6" w:rsidR="001577C6">
              <w:rPr>
                <w:rFonts w:ascii="Times New Roman" w:hAnsi="Times New Roman" w:cs="Times New Roman"/>
                <w:sz w:val="24"/>
                <w:szCs w:val="24"/>
              </w:rPr>
              <w:t xml:space="preserve">Nav veikta Objekta </w:t>
            </w:r>
          </w:p>
        </w:tc>
      </w:tr>
      <w:tr w14:paraId="39ECE3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577C6" w14:paraId="56C58F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577C6" w:rsidRPr="00E227D8" w:rsidP="001577C6" w14:paraId="7427E79A" w14:textId="368CC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7C6">
              <w:rPr>
                <w:rFonts w:ascii="Times New Roman" w:hAnsi="Times New Roman" w:cs="Times New Roman"/>
                <w:sz w:val="24"/>
                <w:szCs w:val="24"/>
              </w:rPr>
              <w:t xml:space="preserve">elektroinstalācijas pārbaude, kā rezultātā nav nodrošināta Ugunsdrošības noteikumu 56.punkta </w:t>
            </w:r>
          </w:p>
        </w:tc>
      </w:tr>
      <w:tr w14:paraId="4F7C89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577C6" w14:paraId="51E86F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577C6" w:rsidRPr="001577C6" w14:paraId="5D137BAD" w14:textId="52906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7C6">
              <w:rPr>
                <w:rFonts w:ascii="Times New Roman" w:hAnsi="Times New Roman" w:cs="Times New Roman"/>
                <w:sz w:val="24"/>
                <w:szCs w:val="24"/>
              </w:rPr>
              <w:t>un 58.punkta prasību  izpilde.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C" w14:textId="2C92A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577C6" w:rsidR="001577C6">
              <w:rPr>
                <w:rFonts w:ascii="Times New Roman" w:hAnsi="Times New Roman" w:cs="Times New Roman"/>
                <w:sz w:val="24"/>
              </w:rPr>
              <w:t>Novēršot Atzinuma 6.punktā norādītos trūkumus, nav iebildumu</w:t>
            </w:r>
            <w:r w:rsidR="001577C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77C6" w:rsidR="001577C6">
              <w:rPr>
                <w:rFonts w:ascii="Times New Roman" w:hAnsi="Times New Roman" w:cs="Times New Roman"/>
                <w:sz w:val="24"/>
              </w:rPr>
              <w:t>radošās studija</w:t>
            </w:r>
            <w:r w:rsidR="001577C6">
              <w:rPr>
                <w:rFonts w:ascii="Times New Roman" w:hAnsi="Times New Roman" w:cs="Times New Roman"/>
                <w:sz w:val="24"/>
              </w:rPr>
              <w:t>s</w:t>
            </w:r>
          </w:p>
        </w:tc>
      </w:tr>
      <w:tr w14:paraId="19FD3EF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577C6" w14:paraId="3EFF9D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577C6" w:rsidRPr="001577C6" w14:paraId="6F39DDC2" w14:textId="6395EF49">
            <w:pPr>
              <w:rPr>
                <w:rFonts w:ascii="Times New Roman" w:hAnsi="Times New Roman" w:cs="Times New Roman"/>
                <w:sz w:val="24"/>
              </w:rPr>
            </w:pPr>
            <w:r w:rsidRPr="001577C6">
              <w:rPr>
                <w:rFonts w:ascii="Times New Roman" w:hAnsi="Times New Roman" w:cs="Times New Roman"/>
                <w:sz w:val="24"/>
              </w:rPr>
              <w:t>ATMOSFĒRA izmantošanai bērnu dienas nometnei “ATMOSFĒRA”</w:t>
            </w:r>
            <w:r>
              <w:rPr>
                <w:rFonts w:ascii="Times New Roman" w:hAnsi="Times New Roman" w:cs="Times New Roman"/>
                <w:sz w:val="24"/>
              </w:rPr>
              <w:t>, kas tiks organizēta no</w:t>
            </w:r>
          </w:p>
        </w:tc>
      </w:tr>
      <w:tr w14:paraId="0144BD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577C6" w14:paraId="346BD3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577C6" w:rsidRPr="001577C6" w14:paraId="27A85EAC" w14:textId="5C3475B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06.06.2022 līdz 26.08.2022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2" w14:textId="75C9D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77C6" w:rsidR="001577C6">
              <w:rPr>
                <w:rFonts w:ascii="Times New Roman" w:hAnsi="Times New Roman" w:cs="Times New Roman"/>
                <w:sz w:val="24"/>
                <w:lang w:val="en-US"/>
              </w:rPr>
              <w:t>Ministru kabineta 2009.gada 1.septembra noteikumu Nr.981</w:t>
            </w:r>
          </w:p>
        </w:tc>
      </w:tr>
      <w:tr w14:paraId="36110C5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577C6" w14:paraId="07E0B1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577C6" w:rsidRPr="00E227D8" w14:paraId="51F81A2D" w14:textId="4A66805A">
            <w:pPr>
              <w:rPr>
                <w:rFonts w:ascii="Times New Roman" w:hAnsi="Times New Roman" w:cs="Times New Roman"/>
                <w:sz w:val="24"/>
              </w:rPr>
            </w:pPr>
            <w:r w:rsidRPr="001577C6">
              <w:rPr>
                <w:rFonts w:ascii="Times New Roman" w:hAnsi="Times New Roman" w:cs="Times New Roman"/>
                <w:sz w:val="24"/>
                <w:lang w:val="en-US"/>
              </w:rPr>
              <w:t xml:space="preserve"> “Bērnu nometņu organizēšanas un darbības kārtība”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1577C6">
              <w:rPr>
                <w:rFonts w:ascii="Times New Roman" w:hAnsi="Times New Roman" w:cs="Times New Roman"/>
                <w:sz w:val="24"/>
              </w:rPr>
              <w:t>8.5.apakšpunkta prasībām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15C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77C6" w:rsidR="001577C6">
              <w:rPr>
                <w:rFonts w:ascii="Times New Roman" w:hAnsi="Times New Roman" w:cs="Times New Roman"/>
                <w:sz w:val="24"/>
                <w:lang w:val="en-US"/>
              </w:rPr>
              <w:t>Valsts izglītības satura centram</w:t>
            </w:r>
            <w:r w:rsidR="001577C6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1577C6" w:rsidR="001577C6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2F799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Ugunsdrošības uzraudzības un civilās aizsardzības nodaļas inspektors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4E7BA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A.Kolendovičs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56D96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e-pasta adresi : </w:t>
            </w:r>
            <w:ins w:id="1" w:author="Artūrs Kolendovičs" w:date="2022-06-03T14:47:00Z">
              <w:r>
                <w:rPr>
                  <w:rFonts w:ascii="Times New Roman" w:hAnsi="Times New Roman" w:cs="Times New Roman"/>
                  <w:sz w:val="24"/>
                  <w:szCs w:val="24"/>
                </w:rPr>
                <w:fldChar w:fldCharType="begin"/>
              </w:r>
            </w:ins>
            <w:ins w:id="2" w:author="Artūrs Kolendovičs" w:date="2022-06-03T14:47:00Z">
              <w:r>
                <w:rPr>
                  <w:rFonts w:ascii="Times New Roman" w:hAnsi="Times New Roman" w:cs="Times New Roman"/>
                  <w:sz w:val="24"/>
                  <w:szCs w:val="24"/>
                </w:rPr>
                <w:instrText xml:space="preserve"> HYPERLINK "mailto:</w:instrText>
              </w:r>
            </w:ins>
            <w:r>
              <w:rPr>
                <w:rFonts w:ascii="Times New Roman" w:hAnsi="Times New Roman" w:cs="Times New Roman"/>
                <w:sz w:val="24"/>
                <w:szCs w:val="24"/>
              </w:rPr>
              <w:instrText>ver.izabella@gmail.com</w:instrText>
            </w:r>
            <w:ins w:id="3" w:author="Artūrs Kolendovičs" w:date="2022-06-03T14:47:00Z">
              <w:r>
                <w:rPr>
                  <w:rFonts w:ascii="Times New Roman" w:hAnsi="Times New Roman" w:cs="Times New Roman"/>
                  <w:sz w:val="24"/>
                  <w:szCs w:val="24"/>
                </w:rPr>
                <w:instrText xml:space="preserve">" </w:instrText>
              </w:r>
            </w:ins>
            <w:ins w:id="4" w:author="Artūrs Kolendovičs" w:date="2022-06-03T14:47:00Z">
              <w:r>
                <w:rPr>
                  <w:rFonts w:ascii="Times New Roman" w:hAnsi="Times New Roman" w:cs="Times New Roman"/>
                  <w:sz w:val="24"/>
                  <w:szCs w:val="24"/>
                </w:rPr>
                <w:fldChar w:fldCharType="separate"/>
              </w:r>
            </w:ins>
            <w:r w:rsidRPr="00672500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ver.izabella@gmail.com</w:t>
            </w:r>
            <w:ins w:id="5" w:author="Artūrs Kolendovičs" w:date="2022-06-03T14:47:00Z">
              <w:r>
                <w:rPr>
                  <w:rFonts w:ascii="Times New Roman" w:hAnsi="Times New Roman" w:cs="Times New Roman"/>
                  <w:sz w:val="24"/>
                  <w:szCs w:val="24"/>
                </w:rPr>
                <w:fldChar w:fldCharType="end"/>
              </w:r>
            </w:ins>
            <w:ins w:id="6" w:author="Artūrs Kolendovičs" w:date="2022-06-03T14:47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99022467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Artūrs Kolendovičs">
    <w15:presenceInfo w15:providerId="None" w15:userId="Artūrs Kolendovič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1577C6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672500"/>
    <w:rsid w:val="00736BC1"/>
    <w:rsid w:val="00762AE8"/>
    <w:rsid w:val="007665C9"/>
    <w:rsid w:val="00794977"/>
    <w:rsid w:val="00794DFA"/>
    <w:rsid w:val="007D2C05"/>
    <w:rsid w:val="00810ABE"/>
    <w:rsid w:val="00884E35"/>
    <w:rsid w:val="008866C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  <w:rsid w:val="00F452F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577C6"/>
    <w:rPr>
      <w:sz w:val="16"/>
      <w:szCs w:val="16"/>
    </w:rPr>
  </w:style>
  <w:style w:type="paragraph" w:styleId="CommentText">
    <w:name w:val="annotation text"/>
    <w:basedOn w:val="Normal"/>
    <w:link w:val="KomentratekstsRakstz"/>
    <w:uiPriority w:val="99"/>
    <w:semiHidden/>
    <w:unhideWhenUsed/>
    <w:rsid w:val="001577C6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DefaultParagraphFont"/>
    <w:link w:val="CommentText"/>
    <w:uiPriority w:val="99"/>
    <w:semiHidden/>
    <w:rsid w:val="001577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KomentratmaRakstz"/>
    <w:uiPriority w:val="99"/>
    <w:semiHidden/>
    <w:unhideWhenUsed/>
    <w:rsid w:val="001577C6"/>
    <w:rPr>
      <w:b/>
      <w:bCs/>
    </w:rPr>
  </w:style>
  <w:style w:type="character" w:customStyle="1" w:styleId="KomentratmaRakstz">
    <w:name w:val="Komentāra tēma Rakstz."/>
    <w:basedOn w:val="KomentratekstsRakstz"/>
    <w:link w:val="CommentSubject"/>
    <w:uiPriority w:val="99"/>
    <w:semiHidden/>
    <w:rsid w:val="001577C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10A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12" Type="http://schemas.microsoft.com/office/2011/relationships/people" Target="people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1888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Kolendovičs</cp:lastModifiedBy>
  <cp:revision>3</cp:revision>
  <dcterms:created xsi:type="dcterms:W3CDTF">2022-04-04T17:49:00Z</dcterms:created>
  <dcterms:modified xsi:type="dcterms:W3CDTF">2022-06-03T11:49:00Z</dcterms:modified>
</cp:coreProperties>
</file>