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2.0 -->
  <w:body>
    <w:p w:rsidR="00E227D8" w:rsidRPr="00E227D8" w:rsidP="00E227D8" w14:paraId="3F05F684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3F05F688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3F05F685" w14:textId="1D9CAADD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Rīga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3F05F686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3F05F687" w14:textId="2782C48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ins w:id="0" w:author="Vera Solovjova" w:date="2022-05-27T14:21:00Z">
              <w:r w:rsidRPr="00BD5DC6">
                <w:rPr>
                  <w:rFonts w:ascii="Times New Roman" w:hAnsi="Times New Roman"/>
                  <w:sz w:val="24"/>
                  <w:szCs w:val="24"/>
                </w:rPr>
                <w:t>SIA “ROBO HUB”</w:t>
              </w:r>
            </w:ins>
          </w:p>
        </w:tc>
      </w:tr>
      <w:tr w14:paraId="3F05F68C" w14:textId="77777777" w:rsidTr="00C07822">
        <w:tblPrEx>
          <w:tblW w:w="9967" w:type="dxa"/>
          <w:jc w:val="center"/>
          <w:tblLayout w:type="fixed"/>
          <w:tblLook w:val="0000"/>
        </w:tblPrEx>
        <w:trPr>
          <w:trHeight w:val="260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3F05F689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F05F68A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3F05F68B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3F05F690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3F05F68D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27.05.2022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F05F68E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9767C6" w:rsidP="00A24FDC" w14:paraId="3F05F68F" w14:textId="4B93EED0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ins w:id="1" w:author="Vera Solovjova" w:date="2022-05-27T14:21:00Z">
              <w:r w:rsidRPr="009767C6">
                <w:rPr>
                  <w:rFonts w:ascii="Times New Roman" w:hAnsi="Times New Roman"/>
                  <w:sz w:val="24"/>
                  <w:szCs w:val="24"/>
                </w:rPr>
                <w:t>Reģistrācijas Nr. 40203001250</w:t>
              </w:r>
            </w:ins>
          </w:p>
        </w:tc>
      </w:tr>
      <w:tr w14:paraId="3F05F694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3F05F691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F05F692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3F05F693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</w:t>
            </w:r>
            <w:r w:rsidR="004E6B03">
              <w:rPr>
                <w:rFonts w:ascii="Times New Roman" w:hAnsi="Times New Roman"/>
                <w:color w:val="000000"/>
                <w:sz w:val="16"/>
                <w:szCs w:val="28"/>
              </w:rPr>
              <w:t xml:space="preserve"> vai fiziskās personās kods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)</w:t>
            </w:r>
          </w:p>
        </w:tc>
      </w:tr>
      <w:tr w14:paraId="3F05F698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3F05F695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F05F696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9767C6" w:rsidP="00A24FDC" w14:paraId="3F05F697" w14:textId="5B9F4BAD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ins w:id="2" w:author="Vera Solovjova" w:date="2022-05-27T14:21:00Z">
              <w:r w:rsidRPr="009767C6">
                <w:rPr>
                  <w:rFonts w:ascii="Times New Roman" w:eastAsia="Times New Roman" w:hAnsi="Times New Roman"/>
                  <w:sz w:val="24"/>
                  <w:szCs w:val="24"/>
                </w:rPr>
                <w:t xml:space="preserve">Brīvības gatve 224, </w:t>
              </w:r>
            </w:ins>
            <w:ins w:id="3" w:author="Vera Solovjova" w:date="2022-05-27T14:22:00Z">
              <w:r w:rsidR="009767C6">
                <w:rPr>
                  <w:rFonts w:ascii="Times New Roman" w:eastAsia="Times New Roman" w:hAnsi="Times New Roman"/>
                  <w:sz w:val="24"/>
                  <w:szCs w:val="24"/>
                </w:rPr>
                <w:t xml:space="preserve">k-1, </w:t>
              </w:r>
            </w:ins>
            <w:ins w:id="4" w:author="Vera Solovjova" w:date="2022-05-27T14:21:00Z">
              <w:r w:rsidRPr="009767C6">
                <w:rPr>
                  <w:rFonts w:ascii="Times New Roman" w:eastAsia="Times New Roman" w:hAnsi="Times New Roman"/>
                  <w:sz w:val="24"/>
                  <w:szCs w:val="24"/>
                </w:rPr>
                <w:t>Rīga, LV - 1039</w:t>
              </w:r>
            </w:ins>
          </w:p>
        </w:tc>
      </w:tr>
      <w:tr w14:paraId="3F05F69C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3F05F699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F05F69A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3F05F69B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3F05F69D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3F05F69E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22/8-3.10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/123</w:t>
      </w:r>
    </w:p>
    <w:p w:rsidR="00C959F6" w:rsidP="00070E23" w14:paraId="3F05F69F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3F05F6A0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9924" w:type="dxa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6"/>
        <w:gridCol w:w="9498"/>
      </w:tblGrid>
      <w:tr w14:paraId="3F05F6A3" w14:textId="77777777" w:rsidTr="00C07822">
        <w:tblPrEx>
          <w:tblW w:w="9924" w:type="dxa"/>
          <w:tblInd w:w="-426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6" w:type="dxa"/>
          </w:tcPr>
          <w:p w:rsidR="00E227D8" w:rsidRPr="00E227D8" w14:paraId="3F05F6A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9767C6" w14:paraId="3F05F6A2" w14:textId="100F65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ins w:id="5" w:author="Vera Solovjova" w:date="2022-05-27T14:22:00Z">
              <w:r w:rsidRPr="00BD5DC6" w:rsidR="00BD5DC6">
                <w:rPr>
                  <w:rFonts w:ascii="Times New Roman" w:hAnsi="Times New Roman" w:cs="Times New Roman"/>
                  <w:sz w:val="24"/>
                </w:rPr>
                <w:t xml:space="preserve">ROBO HUB izglītojošās robotikas </w:t>
              </w:r>
            </w:ins>
            <w:ins w:id="6" w:author="Vera Solovjova" w:date="2022-05-27T14:23:00Z">
              <w:r w:rsidR="009767C6">
                <w:rPr>
                  <w:rFonts w:ascii="Times New Roman" w:hAnsi="Times New Roman" w:cs="Times New Roman"/>
                  <w:sz w:val="24"/>
                </w:rPr>
                <w:t>VASARAS ‘22</w:t>
              </w:r>
            </w:ins>
            <w:ins w:id="7" w:author="Vera Solovjova" w:date="2022-05-27T14:22:00Z">
              <w:r w:rsidRPr="00BD5DC6" w:rsidR="00BD5DC6">
                <w:rPr>
                  <w:rFonts w:ascii="Times New Roman" w:hAnsi="Times New Roman" w:cs="Times New Roman"/>
                  <w:sz w:val="24"/>
                </w:rPr>
                <w:t xml:space="preserve"> dienas nometnei  </w:t>
              </w:r>
            </w:ins>
            <w:ins w:id="8" w:author="Vera Solovjova" w:date="2022-05-27T14:23:00Z">
              <w:r w:rsidRPr="009767C6" w:rsidR="009767C6">
                <w:rPr>
                  <w:rFonts w:ascii="Times New Roman" w:hAnsi="Times New Roman" w:cs="Times New Roman"/>
                  <w:sz w:val="24"/>
                </w:rPr>
                <w:t xml:space="preserve">paredzētās </w:t>
              </w:r>
            </w:ins>
          </w:p>
        </w:tc>
      </w:tr>
      <w:tr w14:paraId="1AD39D29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80"/>
          <w:ins w:id="9" w:author="Vera Solovjova" w:date="2022-05-27T14:24:00Z"/>
        </w:trPr>
        <w:tc>
          <w:tcPr>
            <w:tcW w:w="426" w:type="dxa"/>
          </w:tcPr>
          <w:p w:rsidR="009767C6" w14:paraId="65EEEEEA" w14:textId="77777777">
            <w:pPr>
              <w:rPr>
                <w:ins w:id="10" w:author="Vera Solovjova" w:date="2022-05-27T14:24:00Z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9767C6" w:rsidRPr="00E227D8" w:rsidP="009767C6" w14:paraId="1A506F89" w14:textId="39C10DAA">
            <w:pPr>
              <w:rPr>
                <w:ins w:id="11" w:author="Vera Solovjova" w:date="2022-05-27T14:24:00Z"/>
                <w:rFonts w:ascii="Times New Roman" w:hAnsi="Times New Roman" w:cs="Times New Roman"/>
                <w:sz w:val="24"/>
              </w:rPr>
            </w:pPr>
            <w:ins w:id="12" w:author="Vera Solovjova" w:date="2022-05-27T14:24:00Z">
              <w:r w:rsidRPr="009767C6">
                <w:rPr>
                  <w:rFonts w:ascii="Times New Roman" w:hAnsi="Times New Roman" w:cs="Times New Roman"/>
                  <w:sz w:val="24"/>
                </w:rPr>
                <w:t>telpas (turpmāk – telpas).</w:t>
              </w:r>
            </w:ins>
          </w:p>
        </w:tc>
      </w:tr>
      <w:tr w14:paraId="3F05F6A6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3F05F6A4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3F05F6A5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3F05F6A9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288"/>
        </w:trPr>
        <w:tc>
          <w:tcPr>
            <w:tcW w:w="426" w:type="dxa"/>
          </w:tcPr>
          <w:p w:rsidR="00E227D8" w:rsidRPr="00E227D8" w14:paraId="3F05F6A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9767C6" w14:paraId="3F05F6A8" w14:textId="134C290E">
            <w:pPr>
              <w:tabs>
                <w:tab w:val="left" w:pos="6982"/>
              </w:tabs>
              <w:pPrChange w:id="13" w:author="Vera Solovjova" w:date="2022-05-27T14:24:00Z">
                <w:pPr/>
              </w:pPrChange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9767C6" w:rsidR="009767C6">
              <w:rPr>
                <w:rFonts w:ascii="Times New Roman" w:hAnsi="Times New Roman" w:cs="Times New Roman"/>
                <w:sz w:val="24"/>
              </w:rPr>
              <w:t>Brīvības gatvē 224, 1 korpuss, 2 stāvs, Rīgā</w:t>
            </w:r>
            <w:ins w:id="14" w:author="Vera Solovjova" w:date="2022-05-27T14:24:00Z">
              <w:r w:rsidR="009767C6">
                <w:rPr>
                  <w:rFonts w:ascii="Times New Roman" w:hAnsi="Times New Roman" w:cs="Times New Roman"/>
                  <w:sz w:val="24"/>
                </w:rPr>
                <w:tab/>
              </w:r>
            </w:ins>
          </w:p>
        </w:tc>
      </w:tr>
      <w:tr w14:paraId="3F05F6AC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14:paraId="3F05F6AA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</w:tcPr>
          <w:p w:rsidR="00070E23" w:rsidRPr="00070E23" w14:paraId="3F05F6AB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F05F6AF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3F05F6A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9767C6" w14:paraId="3F05F6AE" w14:textId="57A723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9767C6" w:rsidR="009767C6">
              <w:rPr>
                <w:rFonts w:ascii="Times New Roman" w:hAnsi="Times New Roman" w:cs="Times New Roman"/>
                <w:sz w:val="24"/>
              </w:rPr>
              <w:t>SIA “GRANT MANAGMENT BALTIKA”,</w:t>
            </w:r>
            <w:r w:rsidR="009767C6"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</w:tr>
      <w:tr w14:paraId="3F05F6B2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3F05F6B0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3F05F6B1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3F05F6B5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3F05F6B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14:paraId="3F05F6B4" w14:textId="41F6B8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67C6">
              <w:rPr>
                <w:rFonts w:ascii="Times New Roman" w:hAnsi="Times New Roman" w:cs="Times New Roman"/>
                <w:sz w:val="24"/>
              </w:rPr>
              <w:t>Reģ</w:t>
            </w:r>
            <w:r w:rsidRPr="009767C6">
              <w:rPr>
                <w:rFonts w:ascii="Times New Roman" w:hAnsi="Times New Roman" w:cs="Times New Roman"/>
                <w:sz w:val="24"/>
              </w:rPr>
              <w:t>. Nr.40003530726, Krišjāņa Barona iela 32-19, Rīga, LV- 1011.</w:t>
            </w:r>
          </w:p>
        </w:tc>
      </w:tr>
      <w:tr w14:paraId="3F05F6B8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3F05F6B6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3F05F6B7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reģistrācijas numurs vai fiziskās personas kods; adrese)</w:t>
            </w:r>
          </w:p>
        </w:tc>
      </w:tr>
      <w:tr w14:paraId="3F05F6BB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3F05F6B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9767C6" w14:paraId="3F05F6BA" w14:textId="4866E4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882BD1" w:rsidR="009767C6">
              <w:rPr>
                <w:rFonts w:ascii="Times New Roman" w:eastAsia="Times New Roman" w:hAnsi="Times New Roman"/>
                <w:sz w:val="26"/>
                <w:szCs w:val="26"/>
              </w:rPr>
              <w:t xml:space="preserve">Felicitas Zatleres-Kotānes </w:t>
            </w:r>
            <w:r w:rsidR="009767C6">
              <w:rPr>
                <w:rFonts w:ascii="Times New Roman" w:eastAsia="Times New Roman" w:hAnsi="Times New Roman"/>
                <w:sz w:val="26"/>
                <w:szCs w:val="26"/>
              </w:rPr>
              <w:t>202</w:t>
            </w:r>
            <w:r w:rsidR="009767C6">
              <w:rPr>
                <w:rFonts w:ascii="Times New Roman" w:eastAsia="Times New Roman" w:hAnsi="Times New Roman"/>
                <w:sz w:val="26"/>
                <w:szCs w:val="26"/>
              </w:rPr>
              <w:t>2</w:t>
            </w:r>
            <w:r w:rsidR="009767C6">
              <w:rPr>
                <w:rFonts w:ascii="Times New Roman" w:eastAsia="Times New Roman" w:hAnsi="Times New Roman"/>
                <w:sz w:val="26"/>
                <w:szCs w:val="26"/>
              </w:rPr>
              <w:t xml:space="preserve">.gada </w:t>
            </w:r>
            <w:r w:rsidR="009767C6">
              <w:rPr>
                <w:rFonts w:ascii="Times New Roman" w:eastAsia="Times New Roman" w:hAnsi="Times New Roman"/>
                <w:sz w:val="26"/>
                <w:szCs w:val="26"/>
              </w:rPr>
              <w:t xml:space="preserve">18.maija iesniegums </w:t>
            </w:r>
            <w:r w:rsidR="009767C6">
              <w:rPr>
                <w:rFonts w:ascii="Times New Roman" w:eastAsia="Times New Roman" w:hAnsi="Times New Roman"/>
                <w:sz w:val="26"/>
                <w:szCs w:val="26"/>
              </w:rPr>
              <w:t>Nr.b</w:t>
            </w:r>
            <w:r w:rsidR="009767C6">
              <w:rPr>
                <w:rFonts w:ascii="Times New Roman" w:eastAsia="Times New Roman" w:hAnsi="Times New Roman"/>
                <w:sz w:val="26"/>
                <w:szCs w:val="26"/>
              </w:rPr>
              <w:t>/n,</w:t>
            </w:r>
          </w:p>
        </w:tc>
      </w:tr>
      <w:tr w14:paraId="0DEA90F3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9767C6" w14:paraId="14A5F8F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9767C6" w:rsidRPr="00E227D8" w:rsidP="009767C6" w14:paraId="3E4C3DC5" w14:textId="4796C0EF">
            <w:pPr>
              <w:rPr>
                <w:rFonts w:ascii="Times New Roman" w:hAnsi="Times New Roman" w:cs="Times New Roman"/>
                <w:sz w:val="24"/>
              </w:rPr>
            </w:pPr>
            <w:r w:rsidRPr="009767C6">
              <w:rPr>
                <w:rFonts w:ascii="Times New Roman" w:hAnsi="Times New Roman" w:cs="Times New Roman"/>
                <w:sz w:val="24"/>
              </w:rPr>
              <w:t>Valsts ugunsdzēsības un glābšanas dienesta Rīgas reģiona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9767C6">
              <w:rPr>
                <w:rFonts w:ascii="Times New Roman" w:hAnsi="Times New Roman" w:cs="Times New Roman"/>
                <w:sz w:val="24"/>
              </w:rPr>
              <w:t>pārvaldē reģistrēts 202</w:t>
            </w:r>
            <w:r>
              <w:rPr>
                <w:rFonts w:ascii="Times New Roman" w:hAnsi="Times New Roman" w:cs="Times New Roman"/>
                <w:sz w:val="24"/>
              </w:rPr>
              <w:t>2</w:t>
            </w:r>
            <w:r w:rsidRPr="009767C6">
              <w:rPr>
                <w:rFonts w:ascii="Times New Roman" w:hAnsi="Times New Roman" w:cs="Times New Roman"/>
                <w:sz w:val="24"/>
              </w:rPr>
              <w:t xml:space="preserve">.gada </w:t>
            </w:r>
          </w:p>
        </w:tc>
      </w:tr>
      <w:tr w14:paraId="22C868B0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9767C6" w14:paraId="624D905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9767C6" w:rsidRPr="009767C6" w:rsidP="009767C6" w14:paraId="54A6EC69" w14:textId="7D7467F6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18.maijā</w:t>
            </w:r>
            <w:r w:rsidRPr="009767C6">
              <w:rPr>
                <w:rFonts w:ascii="Times New Roman" w:hAnsi="Times New Roman" w:cs="Times New Roman"/>
                <w:sz w:val="24"/>
              </w:rPr>
              <w:t xml:space="preserve"> ar Nr. 22/8-1.5.1/</w:t>
            </w:r>
            <w:r>
              <w:rPr>
                <w:rFonts w:ascii="Times New Roman" w:hAnsi="Times New Roman" w:cs="Times New Roman"/>
                <w:sz w:val="24"/>
              </w:rPr>
              <w:t>1011</w:t>
            </w:r>
            <w:r w:rsidRPr="009767C6"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3F05F6BE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3F05F6BC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B00630" w14:paraId="3F05F6BD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F05F6C1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3F05F6B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9767C6" w14:paraId="3F05F6C0" w14:textId="6302E1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767C6" w:rsidR="009767C6">
              <w:rPr>
                <w:rFonts w:ascii="Times New Roman" w:hAnsi="Times New Roman" w:cs="Times New Roman"/>
                <w:sz w:val="24"/>
                <w:szCs w:val="24"/>
              </w:rPr>
              <w:t>3.stāvu ēkā ierīkota automātiskā</w:t>
            </w:r>
            <w:r w:rsidR="009767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767C6" w:rsidR="009767C6">
              <w:rPr>
                <w:rFonts w:ascii="Times New Roman" w:hAnsi="Times New Roman" w:cs="Times New Roman"/>
                <w:sz w:val="24"/>
                <w:szCs w:val="24"/>
              </w:rPr>
              <w:t xml:space="preserve">ugunsgrēka </w:t>
            </w:r>
          </w:p>
        </w:tc>
      </w:tr>
      <w:tr w14:paraId="488D77B4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9767C6" w14:paraId="206A7BE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9767C6" w:rsidRPr="00E227D8" w14:paraId="301FA1C3" w14:textId="00A1EB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67C6">
              <w:rPr>
                <w:rFonts w:ascii="Times New Roman" w:hAnsi="Times New Roman" w:cs="Times New Roman"/>
                <w:sz w:val="24"/>
                <w:szCs w:val="24"/>
              </w:rPr>
              <w:t>atklāšanas un trauksmes signalizācijas sistēma.</w:t>
            </w:r>
          </w:p>
        </w:tc>
      </w:tr>
      <w:tr w14:paraId="3F05F6C4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3F05F6C2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B00630" w14:paraId="3F05F6C3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F05F6C7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3F05F6C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14:paraId="3F05F6C6" w14:textId="5ECC0D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 xml:space="preserve">Pārbaudes </w:t>
            </w: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laikā konstatētie ugunsdrošības prasību pārkāpumi: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767C6">
              <w:rPr>
                <w:rFonts w:ascii="Times New Roman" w:hAnsi="Times New Roman" w:cs="Times New Roman"/>
                <w:sz w:val="24"/>
                <w:szCs w:val="24"/>
              </w:rPr>
              <w:t>nav.</w:t>
            </w:r>
          </w:p>
        </w:tc>
      </w:tr>
      <w:tr w14:paraId="3F05F6CA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3F05F6C8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B00630" w14:paraId="3F05F6C9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F05F6CD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3F05F6C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9767C6" w14:paraId="3F05F6CC" w14:textId="43198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 w:rsidR="00E60393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9767C6" w:rsidR="009767C6">
              <w:rPr>
                <w:rFonts w:ascii="Times New Roman" w:hAnsi="Times New Roman" w:cs="Times New Roman"/>
                <w:sz w:val="24"/>
              </w:rPr>
              <w:t xml:space="preserve">nav iebildumu apsekoto Telpu izmantošanai no </w:t>
            </w:r>
            <w:r w:rsidR="009767C6">
              <w:rPr>
                <w:rFonts w:ascii="Times New Roman" w:hAnsi="Times New Roman" w:cs="Times New Roman"/>
                <w:sz w:val="24"/>
              </w:rPr>
              <w:t>06.06</w:t>
            </w:r>
            <w:r w:rsidRPr="009767C6" w:rsidR="009767C6">
              <w:rPr>
                <w:rFonts w:ascii="Times New Roman" w:hAnsi="Times New Roman" w:cs="Times New Roman"/>
                <w:sz w:val="24"/>
              </w:rPr>
              <w:t>.202</w:t>
            </w:r>
            <w:r w:rsidR="009767C6">
              <w:rPr>
                <w:rFonts w:ascii="Times New Roman" w:hAnsi="Times New Roman" w:cs="Times New Roman"/>
                <w:sz w:val="24"/>
              </w:rPr>
              <w:t>2</w:t>
            </w:r>
            <w:r w:rsidRPr="009767C6" w:rsidR="009767C6">
              <w:rPr>
                <w:rFonts w:ascii="Times New Roman" w:hAnsi="Times New Roman" w:cs="Times New Roman"/>
                <w:sz w:val="24"/>
              </w:rPr>
              <w:t>. līdz</w:t>
            </w:r>
            <w:r w:rsidR="009767C6">
              <w:rPr>
                <w:rFonts w:ascii="Times New Roman" w:hAnsi="Times New Roman" w:cs="Times New Roman"/>
                <w:sz w:val="24"/>
              </w:rPr>
              <w:t xml:space="preserve"> 26.09.2022.</w:t>
            </w:r>
            <w:r w:rsidR="009767C6">
              <w:t xml:space="preserve"> </w:t>
            </w:r>
            <w:r w:rsidRPr="009767C6" w:rsidR="009767C6">
              <w:rPr>
                <w:rFonts w:ascii="Times New Roman" w:hAnsi="Times New Roman" w:cs="Times New Roman"/>
                <w:sz w:val="24"/>
              </w:rPr>
              <w:t xml:space="preserve">bērnu </w:t>
            </w:r>
          </w:p>
        </w:tc>
      </w:tr>
      <w:tr w14:paraId="416100FB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9767C6" w14:paraId="563793F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9767C6" w:rsidRPr="00E227D8" w:rsidP="009767C6" w14:paraId="2D341045" w14:textId="17F81443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9767C6">
              <w:rPr>
                <w:rFonts w:ascii="Times New Roman" w:hAnsi="Times New Roman" w:cs="Times New Roman"/>
                <w:sz w:val="24"/>
              </w:rPr>
              <w:t xml:space="preserve">dienas nometnei “ROBO HUB izglītojošās robotikas </w:t>
            </w:r>
            <w:r>
              <w:rPr>
                <w:rFonts w:ascii="Times New Roman" w:hAnsi="Times New Roman" w:cs="Times New Roman"/>
                <w:sz w:val="24"/>
              </w:rPr>
              <w:t xml:space="preserve">VASARAS ’22 </w:t>
            </w:r>
            <w:r w:rsidR="00FC0B06">
              <w:rPr>
                <w:rFonts w:ascii="Times New Roman" w:hAnsi="Times New Roman" w:cs="Times New Roman"/>
                <w:sz w:val="24"/>
              </w:rPr>
              <w:t xml:space="preserve">dienas </w:t>
            </w:r>
            <w:r w:rsidRPr="009767C6">
              <w:rPr>
                <w:rFonts w:ascii="Times New Roman" w:hAnsi="Times New Roman" w:cs="Times New Roman"/>
                <w:sz w:val="24"/>
              </w:rPr>
              <w:t>nometne”</w:t>
            </w:r>
          </w:p>
        </w:tc>
      </w:tr>
      <w:tr w14:paraId="3F05F6D0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3F05F6CE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B00630" w14:paraId="3F05F6CF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F05F6D3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3F05F6D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FC0B06" w14:paraId="3F05F6D2" w14:textId="4F239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Atzinums izsniegts saskaņā ar: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FC0B06">
              <w:rPr>
                <w:rFonts w:ascii="Times New Roman" w:hAnsi="Times New Roman" w:cs="Times New Roman"/>
                <w:sz w:val="24"/>
              </w:rPr>
              <w:t>Ministru kabineta 2009.gada 1.septembra</w:t>
            </w:r>
            <w:r>
              <w:t xml:space="preserve"> </w:t>
            </w:r>
            <w:r w:rsidRPr="00FC0B06">
              <w:rPr>
                <w:rFonts w:ascii="Times New Roman" w:hAnsi="Times New Roman" w:cs="Times New Roman"/>
                <w:sz w:val="24"/>
              </w:rPr>
              <w:t xml:space="preserve">noteikumu Nr.981 </w:t>
            </w:r>
          </w:p>
        </w:tc>
      </w:tr>
      <w:tr w14:paraId="255CD2BD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FC0B06" w14:paraId="0E7BDD4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FC0B06" w:rsidRPr="00E227D8" w14:paraId="40E4D219" w14:textId="453879A0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“</w:t>
            </w:r>
            <w:r w:rsidRPr="00FC0B06">
              <w:rPr>
                <w:rFonts w:ascii="Times New Roman" w:hAnsi="Times New Roman" w:cs="Times New Roman"/>
                <w:sz w:val="24"/>
              </w:rPr>
              <w:t>Bērnu nometņu organizēšanas un darbības kārtība”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FC0B06">
              <w:rPr>
                <w:rFonts w:ascii="Times New Roman" w:hAnsi="Times New Roman" w:cs="Times New Roman"/>
                <w:sz w:val="24"/>
              </w:rPr>
              <w:t>8.5.apakšpukta prasībām.</w:t>
            </w:r>
          </w:p>
        </w:tc>
      </w:tr>
      <w:tr w14:paraId="3F05F6D6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3F05F6D4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3F05F6D5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3F05F6D9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3F05F6D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14:paraId="3F05F6D8" w14:textId="3A226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FC0B06">
              <w:rPr>
                <w:rFonts w:ascii="Times New Roman" w:hAnsi="Times New Roman" w:cs="Times New Roman"/>
                <w:sz w:val="24"/>
              </w:rPr>
              <w:t>Valsts izglītības satura centra.</w:t>
            </w:r>
          </w:p>
        </w:tc>
      </w:tr>
      <w:tr w14:paraId="3F05F6DC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603"/>
        </w:trPr>
        <w:tc>
          <w:tcPr>
            <w:tcW w:w="426" w:type="dxa"/>
          </w:tcPr>
          <w:p w:rsidR="00E227D8" w:rsidRPr="00070E23" w14:paraId="3F05F6DA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227D8" w14:paraId="3F05F6DB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 xml:space="preserve">(iestādes vai institūcijas nosaukums, kur </w:t>
            </w: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paredzēts iesniegt atzinumu)</w:t>
            </w:r>
          </w:p>
        </w:tc>
      </w:tr>
    </w:tbl>
    <w:p w:rsidR="00FC0B06" w:rsidP="00762AE8" w14:paraId="3A1C904F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</w:p>
    <w:p w:rsidR="00FC0B06" w:rsidP="00762AE8" w14:paraId="74D8FBD1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</w:p>
    <w:p w:rsidR="00FC0B06" w:rsidP="00762AE8" w14:paraId="434167F4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</w:p>
    <w:p w:rsidR="00FC0B06" w:rsidP="00762AE8" w14:paraId="3F3DCC30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</w:p>
    <w:p w:rsidR="00FC0B06" w:rsidP="00762AE8" w14:paraId="40CF3164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</w:p>
    <w:p w:rsidR="00FC0B06" w:rsidP="00762AE8" w14:paraId="67A6AF01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</w:p>
    <w:p w:rsidR="00E227D8" w:rsidP="00762AE8" w14:paraId="3F05F6DD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  <w:bookmarkStart w:id="15" w:name="_GoBack"/>
      <w:bookmarkEnd w:id="15"/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762AE8" w14:paraId="3F05F6DE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</w:p>
    <w:p w:rsidR="00B245E2" w:rsidRPr="007D2C05" w:rsidP="00B245E2" w14:paraId="3F05F6DF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22"/>
      </w:tblGrid>
      <w:tr w14:paraId="3F05F6E1" w14:textId="77777777" w:rsidTr="00C07822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922" w:type="dxa"/>
            <w:tcBorders>
              <w:bottom w:val="single" w:sz="4" w:space="0" w:color="auto"/>
            </w:tcBorders>
            <w:vAlign w:val="bottom"/>
          </w:tcPr>
          <w:p w:rsidR="00B245E2" w:rsidRPr="00B245E2" w:rsidP="00C07822" w14:paraId="3F05F6E0" w14:textId="4E2F30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390F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Rīgas reģiona pārvaldes </w:t>
            </w:r>
            <w:r w:rsidRPr="005D1C44" w:rsidR="00390F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priekšniekam, </w:t>
            </w:r>
          </w:p>
        </w:tc>
      </w:tr>
      <w:tr w14:paraId="30247ABA" w14:textId="77777777" w:rsidTr="00C07822">
        <w:tblPrEx>
          <w:tblW w:w="9922" w:type="dxa"/>
          <w:tblInd w:w="-400" w:type="dxa"/>
          <w:tblLook w:val="04A0"/>
        </w:tblPrEx>
        <w:tc>
          <w:tcPr>
            <w:tcW w:w="9922" w:type="dxa"/>
            <w:tcBorders>
              <w:bottom w:val="single" w:sz="4" w:space="0" w:color="auto"/>
            </w:tcBorders>
            <w:vAlign w:val="bottom"/>
          </w:tcPr>
          <w:p w:rsidR="00124D71" w:rsidRPr="005D1C44" w:rsidP="00C07822" w14:paraId="013A2EDD" w14:textId="4E82641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Jaunpils ielā 13, Rīgā, LV-1002</w:t>
            </w:r>
            <w:r w:rsidRP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3F05F6E3" w14:textId="77777777" w:rsidTr="00C07822">
        <w:tblPrEx>
          <w:tblW w:w="9922" w:type="dxa"/>
          <w:tblInd w:w="-400" w:type="dxa"/>
          <w:tblLook w:val="04A0"/>
        </w:tblPrEx>
        <w:tc>
          <w:tcPr>
            <w:tcW w:w="9922" w:type="dxa"/>
            <w:tcBorders>
              <w:top w:val="single" w:sz="4" w:space="0" w:color="auto"/>
            </w:tcBorders>
          </w:tcPr>
          <w:p w:rsidR="00B245E2" w:rsidRPr="00B245E2" w:rsidP="00B245E2" w14:paraId="3F05F6E2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3F05F6E4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364"/>
        <w:gridCol w:w="284"/>
        <w:gridCol w:w="1843"/>
        <w:gridCol w:w="283"/>
        <w:gridCol w:w="3148"/>
      </w:tblGrid>
      <w:tr w14:paraId="3F05F6EA" w14:textId="77777777" w:rsidTr="00C07822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cantSplit/>
          <w:trHeight w:val="491"/>
        </w:trPr>
        <w:tc>
          <w:tcPr>
            <w:tcW w:w="4364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3F05F6E5" w14:textId="639083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D71">
              <w:rPr>
                <w:rFonts w:ascii="Times New Roman" w:hAnsi="Times New Roman" w:cs="Times New Roman"/>
                <w:sz w:val="24"/>
                <w:szCs w:val="24"/>
              </w:rPr>
              <w:t xml:space="preserve">Valsts ugunsdzēsības un glābšanas dienesta Rīgas reģiona pārvaldes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Ugunsdrošības uzraudzības un civilās aizsardzības nodaļas vecākā inspektore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3F05F6E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3F05F6E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P="00B245E2" w14:paraId="3F05F6E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3F05F6E9" w14:textId="54A348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V.Solovjova</w:t>
            </w:r>
          </w:p>
        </w:tc>
      </w:tr>
      <w:tr w14:paraId="3F05F6F0" w14:textId="77777777" w:rsidTr="00C07822">
        <w:tblPrEx>
          <w:tblW w:w="9922" w:type="dxa"/>
          <w:tblInd w:w="-400" w:type="dxa"/>
          <w:tblLayout w:type="fixed"/>
          <w:tblLook w:val="04A0"/>
        </w:tblPrEx>
        <w:trPr>
          <w:cantSplit/>
        </w:trPr>
        <w:tc>
          <w:tcPr>
            <w:tcW w:w="4364" w:type="dxa"/>
            <w:tcBorders>
              <w:top w:val="single" w:sz="4" w:space="0" w:color="auto"/>
            </w:tcBorders>
          </w:tcPr>
          <w:p w:rsidR="00B245E2" w:rsidRPr="00B245E2" w:rsidP="00B245E2" w14:paraId="3F05F6E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3F05F6E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3F05F6E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3F05F6E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Borders>
              <w:top w:val="single" w:sz="4" w:space="0" w:color="auto"/>
            </w:tcBorders>
          </w:tcPr>
          <w:p w:rsidR="00B245E2" w:rsidRPr="00B245E2" w:rsidP="00B245E2" w14:paraId="3F05F6E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B245E2" w14:paraId="3F05F6F1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P="007D2C05" w14:paraId="3F05F6F2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774"/>
        <w:gridCol w:w="284"/>
        <w:gridCol w:w="2864"/>
      </w:tblGrid>
      <w:tr w14:paraId="3F05F6F6" w14:textId="77777777" w:rsidTr="00C07822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774" w:type="dxa"/>
            <w:tcBorders>
              <w:bottom w:val="single" w:sz="4" w:space="0" w:color="auto"/>
            </w:tcBorders>
            <w:vAlign w:val="bottom"/>
          </w:tcPr>
          <w:p w:rsidR="007D2C05" w:rsidP="007D2C05" w14:paraId="3F05F6F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vAlign w:val="bottom"/>
          </w:tcPr>
          <w:p w:rsidR="007D2C05" w:rsidP="007D2C05" w14:paraId="3F05F6F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bottom w:val="single" w:sz="4" w:space="0" w:color="auto"/>
            </w:tcBorders>
            <w:vAlign w:val="bottom"/>
          </w:tcPr>
          <w:p w:rsidR="007D2C05" w:rsidP="007D2C05" w14:paraId="3F05F6F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3F05F6FA" w14:textId="77777777" w:rsidTr="00C07822">
        <w:tblPrEx>
          <w:tblW w:w="9922" w:type="dxa"/>
          <w:tblInd w:w="-400" w:type="dxa"/>
          <w:tblLayout w:type="fixed"/>
          <w:tblLook w:val="04A0"/>
        </w:tblPrEx>
        <w:tc>
          <w:tcPr>
            <w:tcW w:w="6774" w:type="dxa"/>
            <w:tcBorders>
              <w:top w:val="single" w:sz="4" w:space="0" w:color="auto"/>
            </w:tcBorders>
          </w:tcPr>
          <w:p w:rsidR="007D2C05" w:rsidRPr="007D2C05" w:rsidP="007D2C05" w14:paraId="3F05F6F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</w:t>
            </w: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 xml:space="preserve">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3F05F6F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top w:val="single" w:sz="4" w:space="0" w:color="auto"/>
            </w:tcBorders>
          </w:tcPr>
          <w:p w:rsidR="007D2C05" w:rsidRPr="007D2C05" w:rsidP="007D2C05" w14:paraId="3F05F6F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3F05F6FB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3F05F6FC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RPr="00762AE8" w:rsidP="00441E69" w14:paraId="3F05F700" w14:textId="0D2BF3E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sectPr w:rsidSect="004F2F23">
      <w:headerReference w:type="even" r:id="rId5"/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B53A6F" w14:paraId="23DA9C44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124D71" w:rsidRPr="00762AE8" w:rsidP="00124D71" w14:paraId="45B37047" w14:textId="77777777">
    <w:pPr>
      <w:spacing w:after="0"/>
      <w:jc w:val="center"/>
      <w:rPr>
        <w:rFonts w:ascii="Times New Roman" w:hAnsi="Times New Roman" w:cs="Times New Roman"/>
        <w:sz w:val="24"/>
        <w:szCs w:val="24"/>
      </w:rPr>
    </w:pPr>
    <w:r w:rsidRPr="00762AE8">
      <w:rPr>
        <w:rFonts w:ascii="Times New Roman" w:hAnsi="Times New Roman" w:cs="Times New Roman"/>
        <w:sz w:val="24"/>
        <w:szCs w:val="24"/>
      </w:rPr>
      <w:t xml:space="preserve">DOKUMENTS PARAKSTĪTS AR DROŠU </w:t>
    </w:r>
    <w:r w:rsidRPr="00762AE8">
      <w:rPr>
        <w:rFonts w:ascii="Times New Roman" w:hAnsi="Times New Roman" w:cs="Times New Roman"/>
        <w:sz w:val="24"/>
        <w:szCs w:val="24"/>
      </w:rPr>
      <w:t>ELEKTRONISKO PARAKSTU UN SATUR</w:t>
    </w:r>
  </w:p>
  <w:p w:rsidR="00762AE8" w:rsidRPr="00C07822" w:rsidP="00C07822" w14:paraId="3F05F707" w14:textId="30C34910">
    <w:pPr>
      <w:spacing w:after="0"/>
      <w:jc w:val="center"/>
      <w:rPr>
        <w:rFonts w:ascii="Times New Roman" w:hAnsi="Times New Roman" w:cs="Times New Roman"/>
        <w:sz w:val="24"/>
        <w:szCs w:val="24"/>
      </w:rPr>
    </w:pPr>
    <w:r w:rsidRPr="00762AE8">
      <w:rPr>
        <w:rFonts w:ascii="Times New Roman" w:hAnsi="Times New Roman" w:cs="Times New Roman"/>
        <w:sz w:val="24"/>
        <w:szCs w:val="24"/>
      </w:rPr>
      <w:t>LAIKA ZĪMOGU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124D71" w:rsidRPr="00762AE8" w:rsidP="00124D71" w14:paraId="169BBB2C" w14:textId="77777777">
    <w:pPr>
      <w:spacing w:after="0"/>
      <w:jc w:val="center"/>
      <w:rPr>
        <w:rFonts w:ascii="Times New Roman" w:hAnsi="Times New Roman" w:cs="Times New Roman"/>
        <w:sz w:val="24"/>
        <w:szCs w:val="24"/>
      </w:rPr>
    </w:pPr>
    <w:r w:rsidRPr="00762AE8">
      <w:rPr>
        <w:rFonts w:ascii="Times New Roman" w:hAnsi="Times New Roman" w:cs="Times New Roman"/>
        <w:sz w:val="24"/>
        <w:szCs w:val="24"/>
      </w:rPr>
      <w:t>DOKUMENTS PARAKSTĪTS AR DROŠU ELEKTRONISKO PARAKSTU UN SATUR</w:t>
    </w:r>
  </w:p>
  <w:p w:rsidR="00762AE8" w:rsidRPr="00C07822" w:rsidP="00C07822" w14:paraId="3F05F709" w14:textId="106046F6">
    <w:pPr>
      <w:spacing w:after="0"/>
      <w:jc w:val="center"/>
      <w:rPr>
        <w:rFonts w:ascii="Times New Roman" w:hAnsi="Times New Roman" w:cs="Times New Roman"/>
        <w:sz w:val="24"/>
        <w:szCs w:val="24"/>
      </w:rPr>
    </w:pPr>
    <w:r w:rsidRPr="00762AE8">
      <w:rPr>
        <w:rFonts w:ascii="Times New Roman" w:hAnsi="Times New Roman" w:cs="Times New Roman"/>
        <w:sz w:val="24"/>
        <w:szCs w:val="24"/>
      </w:rPr>
      <w:t>LAIKA ZĪMOGU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B53A6F" w14:paraId="650BD1EC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1148699853"/>
      <w:docPartObj>
        <w:docPartGallery w:val="Page Numbers (Top of Page)"/>
        <w:docPartUnique/>
      </w:docPartObj>
    </w:sdtPr>
    <w:sdtContent>
      <w:p w:rsidR="00E227D8" w:rsidRPr="00762AE8" w14:paraId="3F05F704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3F05F705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B53A6F" w:rsidP="00B53A6F" w14:paraId="14A99115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  <w:sz w:val="28"/>
        <w:szCs w:val="28"/>
      </w:rPr>
    </w:pPr>
    <w:r>
      <w:rPr>
        <w:noProof/>
        <w:lang w:eastAsia="lv-LV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137160</wp:posOffset>
          </wp:positionH>
          <wp:positionV relativeFrom="paragraph">
            <wp:posOffset>290830</wp:posOffset>
          </wp:positionV>
          <wp:extent cx="5676900" cy="1028700"/>
          <wp:effectExtent l="19050" t="19050" r="19050" b="19050"/>
          <wp:wrapNone/>
          <wp:docPr id="15" name="Attēls 15" descr="pilnkrasu_header_veidlapa_36_v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Picture 3" descr="pilnkrasu_header_veidlapa_36_v2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676900" cy="1028700"/>
                  </a:xfrm>
                  <a:prstGeom prst="rect">
                    <a:avLst/>
                  </a:prstGeom>
                  <a:noFill/>
                  <a:ln w="9525">
                    <a:solidFill>
                      <a:srgbClr val="FFFFFF"/>
                    </a:solidFill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B53A6F" w:rsidP="00B53A6F" w14:paraId="482F84D5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</w:rPr>
    </w:pPr>
  </w:p>
  <w:p w:rsidR="00B53A6F" w:rsidP="00B53A6F" w14:paraId="6207ADAD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</w:rPr>
    </w:pPr>
  </w:p>
  <w:p w:rsidR="00B53A6F" w:rsidP="00B53A6F" w14:paraId="5B9EBEEE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</w:rPr>
    </w:pPr>
  </w:p>
  <w:p w:rsidR="00B53A6F" w:rsidP="00B53A6F" w14:paraId="740F9EAD" w14:textId="77777777">
    <w:pPr>
      <w:tabs>
        <w:tab w:val="left" w:pos="8268"/>
      </w:tabs>
      <w:spacing w:after="0" w:line="240" w:lineRule="auto"/>
      <w:rPr>
        <w:rFonts w:ascii="Times New Roman" w:hAnsi="Times New Roman"/>
      </w:rPr>
    </w:pPr>
  </w:p>
  <w:p w:rsidR="00B53A6F" w:rsidP="00B53A6F" w14:paraId="16475A79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</w:rPr>
    </w:pPr>
  </w:p>
  <w:p w:rsidR="00B53A6F" w:rsidP="00B53A6F" w14:paraId="4A667EBE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</w:rPr>
    </w:pPr>
  </w:p>
  <w:p w:rsidR="00B53A6F" w:rsidP="00B53A6F" w14:paraId="59190DFF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</w:rPr>
    </w:pPr>
  </w:p>
  <w:p w:rsidR="00B53A6F" w:rsidP="00B53A6F" w14:paraId="313ADAB6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</w:rPr>
    </w:pPr>
  </w:p>
  <w:p w:rsidR="00B53A6F" w:rsidP="00B53A6F" w14:paraId="39E5413F" w14:textId="77777777">
    <w:pPr>
      <w:tabs>
        <w:tab w:val="center" w:pos="4320"/>
        <w:tab w:val="right" w:pos="8640"/>
      </w:tabs>
      <w:spacing w:after="0" w:line="240" w:lineRule="auto"/>
      <w:jc w:val="center"/>
      <w:rPr>
        <w:rFonts w:ascii="Times New Roman" w:hAnsi="Times New Roman"/>
        <w:sz w:val="18"/>
        <w:szCs w:val="18"/>
      </w:rPr>
    </w:pPr>
  </w:p>
  <w:p w:rsidR="00B53A6F" w:rsidP="00B53A6F" w14:paraId="2B04F284" w14:textId="77777777">
    <w:pPr>
      <w:tabs>
        <w:tab w:val="center" w:pos="4320"/>
        <w:tab w:val="right" w:pos="8640"/>
      </w:tabs>
      <w:spacing w:after="0" w:line="240" w:lineRule="auto"/>
      <w:jc w:val="center"/>
      <w:rPr>
        <w:rFonts w:ascii="Times New Roman" w:hAnsi="Times New Roman"/>
        <w:sz w:val="18"/>
        <w:szCs w:val="18"/>
      </w:rPr>
    </w:pPr>
    <w:r>
      <w:rPr>
        <w:rFonts w:ascii="Calibri" w:hAnsi="Calibri"/>
        <w:noProof/>
        <w:lang w:eastAsia="lv-LV"/>
      </w:rPr>
      <mc:AlternateContent>
        <mc:Choice Requires="wpg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page">
                <wp:posOffset>1850390</wp:posOffset>
              </wp:positionH>
              <wp:positionV relativeFrom="page">
                <wp:posOffset>1903095</wp:posOffset>
              </wp:positionV>
              <wp:extent cx="4397375" cy="1270"/>
              <wp:effectExtent l="0" t="0" r="22225" b="17780"/>
              <wp:wrapNone/>
              <wp:docPr id="1" name="Grupa 1"/>
              <wp:cNvGraphicFramePr/>
              <a:graphic xmlns:a="http://schemas.openxmlformats.org/drawingml/2006/main">
                <a:graphicData uri="http://schemas.microsoft.com/office/word/2010/wordprocessingGroup">
                  <wpg:wgp xmlns:wpg="http://schemas.microsoft.com/office/word/2010/wordprocessingGroup">
                    <wpg:cNvGrpSpPr/>
                    <wpg:grpSpPr>
                      <a:xfrm>
                        <a:off x="0" y="0"/>
                        <a:ext cx="4397375" cy="1270"/>
                        <a:chOff x="2915" y="2998"/>
                        <a:chExt cx="6926" cy="2"/>
                      </a:xfrm>
                    </wpg:grpSpPr>
                    <wps:wsp xmlns:wps="http://schemas.microsoft.com/office/word/2010/wordprocessingShape">
                      <wps:cNvPr id="2" name="Freeform 42"/>
                      <wps:cNvSpPr/>
                      <wps:spPr bwMode="auto">
                        <a:xfrm>
                          <a:off x="2915" y="2998"/>
                          <a:ext cx="6926" cy="2"/>
                        </a:xfrm>
                        <a:custGeom>
                          <a:avLst/>
                          <a:gdLst>
                            <a:gd name="T0" fmla="+- 0 2915 2915"/>
                            <a:gd name="T1" fmla="*/ T0 w 6926"/>
                            <a:gd name="T2" fmla="+- 0 9841 2915"/>
                            <a:gd name="T3" fmla="*/ T2 w 6926"/>
                          </a:gdLst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fill="norm" w="6926" stroke="1">
                              <a:moveTo>
                                <a:pt x="0" y="0"/>
                              </a:moveTo>
                              <a:lnTo>
                                <a:pt x="6926" y="0"/>
                              </a:lnTo>
                            </a:path>
                          </a:pathLst>
                        </a:custGeom>
                        <a:noFill/>
                        <a:ln w="3175">
                          <a:solidFill>
                            <a:srgbClr val="231F20"/>
                          </a:solidFill>
                          <a:round/>
                          <a:headEnd/>
                          <a:tailEnd/>
                        </a:ln>
                        <a:extLst>
                          <a:ext xmlns:a="http://schemas.openxmlformats.org/drawingml/2006/main"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upa 1" o:spid="_x0000_s2049" style="width:346.25pt;height:0.1pt;margin-top:149.85pt;margin-left:145.7pt;mso-position-horizontal-relative:page;mso-position-vertical-relative:page;position:absolute;z-index:-251656192" coordorigin="2915,2998" coordsize="6926,2">
              <v:shape id="Freeform 42" o:spid="_x0000_s2050" style="width:6926;height:2;left:2915;mso-wrap-style:square;position:absolute;top:2998;visibility:visible;v-text-anchor:top" coordsize="6926,2" path="m,l6926,e" filled="f" strokecolor="#231f20" strokeweight="0.25pt">
                <v:path arrowok="t" o:connecttype="custom" o:connectlocs="0,0;6926,0" o:connectangles="0,0"/>
              </v:shape>
            </v:group>
          </w:pict>
        </mc:Fallback>
      </mc:AlternateContent>
    </w:r>
    <w:r>
      <w:rPr>
        <w:rFonts w:ascii="Times New Roman" w:hAnsi="Times New Roman"/>
        <w:sz w:val="18"/>
        <w:szCs w:val="18"/>
      </w:rPr>
      <w:t>RĪGAS REĢIONA PĀRVALDE</w:t>
    </w:r>
  </w:p>
  <w:p w:rsidR="00762AE8" w:rsidRPr="00C07822" w:rsidP="00C07822" w14:paraId="3F05F708" w14:textId="362F2FDB">
    <w:pPr>
      <w:spacing w:after="0" w:line="360" w:lineRule="auto"/>
      <w:ind w:left="20" w:right="-45"/>
      <w:jc w:val="center"/>
      <w:rPr>
        <w:rFonts w:ascii="Times New Roman" w:eastAsia="Times New Roman" w:hAnsi="Times New Roman"/>
        <w:color w:val="231F20"/>
        <w:sz w:val="17"/>
        <w:szCs w:val="17"/>
        <w:lang w:val="de-DE"/>
      </w:rPr>
    </w:pPr>
    <w:r>
      <w:rPr>
        <w:rFonts w:ascii="Times New Roman" w:eastAsia="Times New Roman" w:hAnsi="Times New Roman"/>
        <w:color w:val="231F20"/>
        <w:sz w:val="17"/>
        <w:szCs w:val="17"/>
        <w:lang w:val="pt-BR"/>
      </w:rPr>
      <w:t>Jaunpils iela 13, Rīga, LV-1002, tālr.: 67209650, e-pasts: rrp@vugd.gov.lv, www.vugd.gov.lv</w:t>
    </w:r>
  </w:p>
</w:hdr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15:person w15:author="Vera Solovjova">
    <w15:presenceInfo w15:providerId="None" w15:userId="Vera Solovjov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3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70E23"/>
    <w:rsid w:val="000D3E6E"/>
    <w:rsid w:val="00124D71"/>
    <w:rsid w:val="00130CCD"/>
    <w:rsid w:val="0015650A"/>
    <w:rsid w:val="00260584"/>
    <w:rsid w:val="00281811"/>
    <w:rsid w:val="003437F5"/>
    <w:rsid w:val="00346269"/>
    <w:rsid w:val="00387C99"/>
    <w:rsid w:val="00390F52"/>
    <w:rsid w:val="003B78D3"/>
    <w:rsid w:val="00426EBD"/>
    <w:rsid w:val="00441E69"/>
    <w:rsid w:val="00483BBB"/>
    <w:rsid w:val="004901B0"/>
    <w:rsid w:val="004B03FF"/>
    <w:rsid w:val="004B095D"/>
    <w:rsid w:val="004B6422"/>
    <w:rsid w:val="004E6B03"/>
    <w:rsid w:val="004F2F23"/>
    <w:rsid w:val="00561B63"/>
    <w:rsid w:val="00590A28"/>
    <w:rsid w:val="005D1C44"/>
    <w:rsid w:val="005D635A"/>
    <w:rsid w:val="00635786"/>
    <w:rsid w:val="00736BC1"/>
    <w:rsid w:val="00762AE8"/>
    <w:rsid w:val="007665C9"/>
    <w:rsid w:val="00794977"/>
    <w:rsid w:val="00794DFA"/>
    <w:rsid w:val="007D2C05"/>
    <w:rsid w:val="00882BD1"/>
    <w:rsid w:val="00884E35"/>
    <w:rsid w:val="008866CD"/>
    <w:rsid w:val="00964438"/>
    <w:rsid w:val="009767C6"/>
    <w:rsid w:val="0097786E"/>
    <w:rsid w:val="00A025C5"/>
    <w:rsid w:val="00A24FDC"/>
    <w:rsid w:val="00A47DBC"/>
    <w:rsid w:val="00A5100D"/>
    <w:rsid w:val="00B00630"/>
    <w:rsid w:val="00B245E2"/>
    <w:rsid w:val="00B42A8D"/>
    <w:rsid w:val="00B53A6F"/>
    <w:rsid w:val="00B60EAD"/>
    <w:rsid w:val="00B97A08"/>
    <w:rsid w:val="00BD5DC6"/>
    <w:rsid w:val="00C07822"/>
    <w:rsid w:val="00C33E3A"/>
    <w:rsid w:val="00C51BBF"/>
    <w:rsid w:val="00C522E2"/>
    <w:rsid w:val="00C946FD"/>
    <w:rsid w:val="00C959F6"/>
    <w:rsid w:val="00CD1CAC"/>
    <w:rsid w:val="00D639C2"/>
    <w:rsid w:val="00DB3B2E"/>
    <w:rsid w:val="00E0387C"/>
    <w:rsid w:val="00E227D8"/>
    <w:rsid w:val="00E60393"/>
    <w:rsid w:val="00F534BA"/>
    <w:rsid w:val="00FC0B06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3F05F67F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Galv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Kj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DefaultParagraphFont"/>
    <w:link w:val="Footer"/>
    <w:uiPriority w:val="99"/>
    <w:rsid w:val="00E227D8"/>
  </w:style>
  <w:style w:type="paragraph" w:styleId="BalloonText">
    <w:name w:val="Balloon Text"/>
    <w:basedOn w:val="Normal"/>
    <w:link w:val="BalontekstsRakstz"/>
    <w:uiPriority w:val="99"/>
    <w:semiHidden/>
    <w:unhideWhenUsed/>
    <w:rsid w:val="00124D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tekstsRakstz">
    <w:name w:val="Balonteksts Rakstz."/>
    <w:basedOn w:val="DefaultParagraphFont"/>
    <w:link w:val="BalloonText"/>
    <w:uiPriority w:val="99"/>
    <w:semiHidden/>
    <w:rsid w:val="00124D7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3.xml" /><Relationship Id="rId11" Type="http://schemas.openxmlformats.org/officeDocument/2006/relationships/theme" Target="theme/theme1.xml" /><Relationship Id="rId12" Type="http://schemas.openxmlformats.org/officeDocument/2006/relationships/styles" Target="styles.xml" /><Relationship Id="rId13" Type="http://schemas.microsoft.com/office/2011/relationships/people" Target="people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footer" Target="footer2.xml" /><Relationship Id="rId9" Type="http://schemas.openxmlformats.org/officeDocument/2006/relationships/header" Target="header3.xml" /></Relationships>
</file>

<file path=word/_rels/header3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34DCC1-14CE-481B-8593-E0A6E722E4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1701</Words>
  <Characters>970</Characters>
  <Application>Microsoft Office Word</Application>
  <DocSecurity>0</DocSecurity>
  <Lines>8</Lines>
  <Paragraphs>5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2666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Vera Solovjova</cp:lastModifiedBy>
  <cp:revision>4</cp:revision>
  <dcterms:created xsi:type="dcterms:W3CDTF">2022-04-04T17:49:00Z</dcterms:created>
  <dcterms:modified xsi:type="dcterms:W3CDTF">2022-05-27T11:37:00Z</dcterms:modified>
</cp:coreProperties>
</file>