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2721DB" w:rsidRPr="005D1C44" w:rsidP="002721DB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2721DB" w:rsidRPr="005D1C44" w:rsidP="002721DB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2721DB" w:rsidRPr="00A47DBC" w:rsidP="002721DB" w14:paraId="3F05F687" w14:textId="6EB4152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ins w:id="0" w:author="Sergejs Radioņenko" w:date="2022-06-28T02:18:00Z">
              <w:r>
                <w:rPr>
                  <w:rFonts w:ascii="Times New Roman" w:hAnsi="Times New Roman"/>
                  <w:sz w:val="24"/>
                  <w:szCs w:val="24"/>
                </w:rPr>
                <w:t>Biedrība “</w:t>
              </w:r>
            </w:ins>
            <w:ins w:id="1" w:author="Sergejs Radioņenko" w:date="2022-06-28T02:18:00Z">
              <w:r w:rsidRPr="00570600">
                <w:rPr>
                  <w:rFonts w:ascii="Times New Roman" w:hAnsi="Times New Roman"/>
                  <w:sz w:val="24"/>
                  <w:szCs w:val="24"/>
                </w:rPr>
                <w:t>Bērnu un jauniešu zinātnes skola Laboratorium</w:t>
              </w:r>
            </w:ins>
            <w:ins w:id="2" w:author="Sergejs Radioņenko" w:date="2022-06-28T02:18:00Z">
              <w:r>
                <w:rPr>
                  <w:rFonts w:ascii="Times New Roman" w:hAnsi="Times New Roman"/>
                  <w:sz w:val="24"/>
                  <w:szCs w:val="24"/>
                </w:rPr>
                <w:t>”</w:t>
              </w:r>
            </w:ins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2721DB" w:rsidRPr="005D1C44" w:rsidP="002721DB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2721DB" w:rsidRPr="005D1C44" w:rsidP="002721DB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2721DB" w:rsidRPr="005D1C44" w:rsidP="002721DB" w14:paraId="3F05F68B" w14:textId="3F68D9A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ins w:id="3" w:author="Sergejs Radioņenko" w:date="2022-06-28T02:18:00Z">
              <w:r w:rsidRPr="005D1C44">
                <w:rPr>
                  <w:rFonts w:ascii="Times New Roman" w:hAnsi="Times New Roman"/>
                  <w:color w:val="000000"/>
                  <w:sz w:val="16"/>
                  <w:szCs w:val="28"/>
                </w:rPr>
                <w:t>(juridiskās personas nosaukums vai fiziskās personas vārds, uzvārds)</w:t>
              </w:r>
            </w:ins>
            <w:del w:id="4" w:author="Sergejs Radioņenko" w:date="2022-06-28T02:18:00Z">
              <w:r w:rsidRPr="005D1C44">
                <w:rPr>
                  <w:rFonts w:ascii="Times New Roman" w:hAnsi="Times New Roman"/>
                  <w:color w:val="000000"/>
                  <w:sz w:val="16"/>
                  <w:szCs w:val="28"/>
                </w:rPr>
                <w:delText>(juridiskās personas nosaukums vai fiziskās personas vārds, uzvārds)</w:delText>
              </w:r>
            </w:del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2721DB" w:rsidRPr="00D639C2" w:rsidP="002721DB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28.06.2022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2721DB" w:rsidRPr="005D1C44" w:rsidP="002721DB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2721DB" w:rsidRPr="005D1C44" w:rsidP="002721DB" w14:paraId="3F05F68F" w14:textId="34728C5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ins w:id="5" w:author="Sergejs Radioņenko" w:date="2022-06-28T02:18:00Z">
              <w:r w:rsidRPr="00BC38FC">
                <w:rPr>
                  <w:rFonts w:ascii="Times New Roman" w:hAnsi="Times New Roman"/>
                  <w:sz w:val="24"/>
                  <w:szCs w:val="24"/>
                </w:rPr>
                <w:t>Reģistrācijas Nr.</w:t>
              </w:r>
            </w:ins>
            <w:ins w:id="6" w:author="Sergejs Radioņenko" w:date="2022-06-28T02:18:00Z">
              <w:r w:rsidRPr="00570600">
                <w:rPr>
                  <w:rFonts w:ascii="Times New Roman" w:hAnsi="Times New Roman"/>
                  <w:sz w:val="24"/>
                  <w:szCs w:val="24"/>
                </w:rPr>
                <w:t>40008267239</w:t>
              </w:r>
            </w:ins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2721DB" w:rsidRPr="005D1C44" w:rsidP="002721DB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2721DB" w:rsidRPr="005D1C44" w:rsidP="002721DB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2721DB" w:rsidRPr="005D1C44" w:rsidP="002721DB" w14:paraId="3F05F693" w14:textId="0353EE4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ins w:id="7" w:author="Sergejs Radioņenko" w:date="2022-06-28T02:18:00Z">
              <w:r w:rsidRPr="005D1C44">
                <w:rPr>
                  <w:rFonts w:ascii="Times New Roman" w:hAnsi="Times New Roman"/>
                  <w:color w:val="000000"/>
                  <w:sz w:val="16"/>
                  <w:szCs w:val="28"/>
                </w:rPr>
                <w:t>(juridiskās personas reģistrācijas numurs</w:t>
              </w:r>
            </w:ins>
            <w:ins w:id="8" w:author="Sergejs Radioņenko" w:date="2022-06-28T02:18:00Z">
              <w:r>
                <w:rPr>
                  <w:rFonts w:ascii="Times New Roman" w:hAnsi="Times New Roman"/>
                  <w:color w:val="000000"/>
                  <w:sz w:val="16"/>
                  <w:szCs w:val="28"/>
                </w:rPr>
                <w:t xml:space="preserve"> vai fiziskās personās kods</w:t>
              </w:r>
            </w:ins>
            <w:ins w:id="9" w:author="Sergejs Radioņenko" w:date="2022-06-28T02:18:00Z">
              <w:r w:rsidRPr="005D1C44">
                <w:rPr>
                  <w:rFonts w:ascii="Times New Roman" w:hAnsi="Times New Roman"/>
                  <w:color w:val="000000"/>
                  <w:sz w:val="16"/>
                  <w:szCs w:val="28"/>
                </w:rPr>
                <w:t>)</w:t>
              </w:r>
            </w:ins>
            <w:del w:id="10" w:author="Sergejs Radioņenko" w:date="2022-06-28T02:18:00Z">
              <w:r w:rsidRPr="005D1C44">
                <w:rPr>
                  <w:rFonts w:ascii="Times New Roman" w:hAnsi="Times New Roman"/>
                  <w:color w:val="000000"/>
                  <w:sz w:val="16"/>
                  <w:szCs w:val="28"/>
                </w:rPr>
                <w:delText>(juridiskās personas reģistrācijas numurs</w:delText>
              </w:r>
            </w:del>
            <w:del w:id="11" w:author="Sergejs Radioņenko" w:date="2022-06-28T02:18:00Z">
              <w:r>
                <w:rPr>
                  <w:rFonts w:ascii="Times New Roman" w:hAnsi="Times New Roman"/>
                  <w:color w:val="000000"/>
                  <w:sz w:val="16"/>
                  <w:szCs w:val="28"/>
                </w:rPr>
                <w:delText xml:space="preserve"> vai fiziskās personās kods</w:delText>
              </w:r>
            </w:del>
            <w:del w:id="12" w:author="Sergejs Radioņenko" w:date="2022-06-28T02:18:00Z">
              <w:r w:rsidRPr="005D1C44">
                <w:rPr>
                  <w:rFonts w:ascii="Times New Roman" w:hAnsi="Times New Roman"/>
                  <w:color w:val="000000"/>
                  <w:sz w:val="16"/>
                  <w:szCs w:val="28"/>
                </w:rPr>
                <w:delText>)</w:delText>
              </w:r>
            </w:del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2721DB" w:rsidRPr="005D1C44" w:rsidP="002721DB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2721DB" w:rsidRPr="005D1C44" w:rsidP="002721DB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2721DB" w:rsidRPr="005D1C44" w:rsidP="002721DB" w14:paraId="3F05F697" w14:textId="45E7FAB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ins w:id="13" w:author="Sergejs Radioņenko" w:date="2022-06-28T02:18:00Z">
              <w:r w:rsidRPr="00570600">
                <w:rPr>
                  <w:rFonts w:ascii="Times New Roman" w:hAnsi="Times New Roman"/>
                  <w:sz w:val="24"/>
                  <w:szCs w:val="24"/>
                </w:rPr>
                <w:t>Augusta Deglava iela 55-3, Rīga</w:t>
              </w:r>
            </w:ins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2721DB" w:rsidRPr="005D1C44" w:rsidP="002721DB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2721DB" w:rsidRPr="005D1C44" w:rsidP="002721DB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2721DB" w:rsidRPr="005D1C44" w:rsidP="002721DB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/230</w:t>
      </w:r>
    </w:p>
    <w:p w:rsidR="00C959F6" w:rsidP="00070E23" w14:paraId="3F05F69F" w14:textId="77777777">
      <w:pPr>
        <w:spacing w:after="0" w:line="240" w:lineRule="auto"/>
        <w:jc w:val="center"/>
        <w:rPr>
          <w:ins w:id="14" w:author="Sergejs Radioņenko" w:date="2022-06-28T02:19:00Z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2721DB" w:rsidP="00070E23" w14:paraId="13C3F377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066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68"/>
        <w:gridCol w:w="9498"/>
      </w:tblGrid>
      <w:tr w14:paraId="0BBE489F" w14:textId="77777777" w:rsidTr="00BC38FC">
        <w:tblPrEx>
          <w:tblW w:w="10066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  <w:ins w:id="15" w:author="Sergejs Radioņenko" w:date="2022-06-28T02:19:00Z"/>
        </w:trPr>
        <w:tc>
          <w:tcPr>
            <w:tcW w:w="568" w:type="dxa"/>
          </w:tcPr>
          <w:p w:rsidR="002721DB" w:rsidRPr="00E227D8" w:rsidP="00BC38FC" w14:paraId="15D7EE73" w14:textId="77777777">
            <w:pPr>
              <w:rPr>
                <w:ins w:id="16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ins w:id="17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>1.</w:t>
              </w:r>
            </w:ins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721DB" w:rsidRPr="00E227D8" w:rsidP="00BC38FC" w14:paraId="17E372F8" w14:textId="5F5FCC08">
            <w:pPr>
              <w:rPr>
                <w:ins w:id="18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ins w:id="19" w:author="Sergejs Radioņenko" w:date="2022-06-28T02:19:00Z">
              <w:r w:rsidRPr="00E227D8">
                <w:rPr>
                  <w:rFonts w:ascii="Times New Roman" w:hAnsi="Times New Roman" w:cs="Times New Roman"/>
                  <w:sz w:val="24"/>
                </w:rPr>
                <w:t>Apsekots:</w:t>
              </w:r>
            </w:ins>
            <w:ins w:id="20" w:author="Sergejs Radioņenko" w:date="2022-06-28T02:19:00Z">
              <w:r>
                <w:rPr>
                  <w:rFonts w:ascii="Times New Roman" w:hAnsi="Times New Roman" w:cs="Times New Roman"/>
                  <w:sz w:val="24"/>
                </w:rPr>
                <w:t xml:space="preserve"> </w:t>
              </w:r>
            </w:ins>
            <w:ins w:id="21" w:author="Sergejs Radioņenko" w:date="2022-06-28T02:19:00Z">
              <w:r w:rsidRPr="00570600">
                <w:rPr>
                  <w:rFonts w:ascii="Times New Roman" w:hAnsi="Times New Roman" w:cs="Times New Roman"/>
                  <w:sz w:val="24"/>
                </w:rPr>
                <w:t>Bērnu un jauniešu zinātnes skola</w:t>
              </w:r>
            </w:ins>
            <w:ins w:id="22" w:author="Sergejs Radioņenko" w:date="2022-06-28T02:19:00Z">
              <w:r>
                <w:rPr>
                  <w:rFonts w:ascii="Times New Roman" w:hAnsi="Times New Roman" w:cs="Times New Roman"/>
                  <w:sz w:val="24"/>
                </w:rPr>
                <w:t>s</w:t>
              </w:r>
            </w:ins>
            <w:ins w:id="23" w:author="Sergejs Radioņenko" w:date="2022-06-28T02:19:00Z">
              <w:r w:rsidRPr="00570600">
                <w:rPr>
                  <w:rFonts w:ascii="Times New Roman" w:hAnsi="Times New Roman" w:cs="Times New Roman"/>
                  <w:sz w:val="24"/>
                </w:rPr>
                <w:t xml:space="preserve"> </w:t>
              </w:r>
            </w:ins>
            <w:ins w:id="24" w:author="Sergejs Radioņenko" w:date="2022-06-28T02:19:00Z">
              <w:r>
                <w:rPr>
                  <w:rFonts w:ascii="Times New Roman" w:hAnsi="Times New Roman" w:cs="Times New Roman"/>
                  <w:sz w:val="24"/>
                </w:rPr>
                <w:t>“</w:t>
              </w:r>
            </w:ins>
            <w:ins w:id="25" w:author="Sergejs Radioņenko" w:date="2022-06-28T02:19:00Z">
              <w:r w:rsidRPr="00570600">
                <w:rPr>
                  <w:rFonts w:ascii="Times New Roman" w:hAnsi="Times New Roman" w:cs="Times New Roman"/>
                  <w:sz w:val="24"/>
                </w:rPr>
                <w:t>Laboratorium</w:t>
              </w:r>
            </w:ins>
            <w:ins w:id="26" w:author="Sergejs Radioņenko" w:date="2022-06-28T02:19:00Z">
              <w:r>
                <w:rPr>
                  <w:rFonts w:ascii="Times New Roman" w:hAnsi="Times New Roman" w:cs="Times New Roman"/>
                  <w:sz w:val="24"/>
                </w:rPr>
                <w:t xml:space="preserve">” </w:t>
              </w:r>
            </w:ins>
            <w:ins w:id="27" w:author="Sergejs Radioņenko" w:date="2022-06-28T02:19:00Z">
              <w:r w:rsidRPr="002871DA">
                <w:rPr>
                  <w:rFonts w:ascii="Times New Roman" w:hAnsi="Times New Roman" w:cs="Times New Roman"/>
                  <w:sz w:val="24"/>
                </w:rPr>
                <w:t>bērnu dienas nometnei “</w:t>
              </w:r>
            </w:ins>
            <w:ins w:id="28" w:author="Sergejs Radioņenko" w:date="2022-06-28T02:19:00Z">
              <w:r w:rsidRPr="00570600">
                <w:rPr>
                  <w:rFonts w:ascii="Times New Roman" w:hAnsi="Times New Roman" w:cs="Times New Roman"/>
                  <w:sz w:val="24"/>
                </w:rPr>
                <w:t xml:space="preserve">Jauno </w:t>
              </w:r>
            </w:ins>
          </w:p>
        </w:tc>
      </w:tr>
      <w:tr w14:paraId="3C51144A" w14:textId="77777777" w:rsidTr="00BC38FC">
        <w:tblPrEx>
          <w:tblW w:w="10066" w:type="dxa"/>
          <w:tblInd w:w="-426" w:type="dxa"/>
          <w:tblLayout w:type="fixed"/>
          <w:tblLook w:val="04A0"/>
        </w:tblPrEx>
        <w:trPr>
          <w:trHeight w:val="80"/>
          <w:ins w:id="29" w:author="Sergejs Radioņenko" w:date="2022-06-28T02:19:00Z"/>
        </w:trPr>
        <w:tc>
          <w:tcPr>
            <w:tcW w:w="568" w:type="dxa"/>
          </w:tcPr>
          <w:p w:rsidR="002721DB" w:rsidP="00BC38FC" w14:paraId="1DF4BBE7" w14:textId="77777777">
            <w:pPr>
              <w:rPr>
                <w:ins w:id="30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721DB" w:rsidRPr="00E227D8" w:rsidP="00BC38FC" w14:paraId="50D952FA" w14:textId="19E55834">
            <w:pPr>
              <w:rPr>
                <w:ins w:id="31" w:author="Sergejs Radioņenko" w:date="2022-06-28T02:19:00Z"/>
                <w:rFonts w:ascii="Times New Roman" w:hAnsi="Times New Roman" w:cs="Times New Roman"/>
                <w:sz w:val="24"/>
              </w:rPr>
            </w:pPr>
            <w:ins w:id="32" w:author="Sergejs Radioņenko" w:date="2022-06-28T02:19:00Z">
              <w:r w:rsidRPr="00570600">
                <w:rPr>
                  <w:rFonts w:ascii="Times New Roman" w:hAnsi="Times New Roman" w:cs="Times New Roman"/>
                  <w:sz w:val="24"/>
                </w:rPr>
                <w:t>Zinātnieku Akadēmija 2022</w:t>
              </w:r>
            </w:ins>
            <w:ins w:id="33" w:author="Sergejs Radioņenko" w:date="2022-06-28T02:19:00Z">
              <w:r w:rsidRPr="002871DA">
                <w:rPr>
                  <w:rFonts w:ascii="Times New Roman" w:hAnsi="Times New Roman" w:cs="Times New Roman"/>
                  <w:sz w:val="24"/>
                </w:rPr>
                <w:t>”</w:t>
              </w:r>
            </w:ins>
            <w:ins w:id="34" w:author="Sergejs Radioņenko" w:date="2022-06-28T02:19:00Z">
              <w:r>
                <w:rPr>
                  <w:rFonts w:ascii="Times New Roman" w:hAnsi="Times New Roman" w:cs="Times New Roman"/>
                  <w:sz w:val="24"/>
                </w:rPr>
                <w:t xml:space="preserve"> </w:t>
              </w:r>
            </w:ins>
            <w:ins w:id="35" w:author="Sergejs Radioņenko" w:date="2022-06-28T02:19:00Z">
              <w:r>
                <w:rPr>
                  <w:rFonts w:ascii="Times New Roman" w:hAnsi="Times New Roman" w:cs="Times New Roman"/>
                  <w:sz w:val="24"/>
                </w:rPr>
                <w:t>paredzētās telpā</w:t>
              </w:r>
            </w:ins>
            <w:ins w:id="36" w:author="Sergejs Radioņenko" w:date="2022-06-28T02:19:00Z">
              <w:r w:rsidRPr="002871DA">
                <w:rPr>
                  <w:rFonts w:ascii="Times New Roman" w:hAnsi="Times New Roman" w:cs="Times New Roman"/>
                  <w:sz w:val="24"/>
                </w:rPr>
                <w:t>s</w:t>
              </w:r>
            </w:ins>
            <w:ins w:id="37" w:author="Sergejs Radioņenko" w:date="2022-06-28T02:19:00Z">
              <w:r>
                <w:rPr>
                  <w:rFonts w:ascii="Times New Roman" w:hAnsi="Times New Roman" w:cs="Times New Roman"/>
                  <w:sz w:val="24"/>
                </w:rPr>
                <w:t xml:space="preserve"> (4. stāva telpas) (turpmāk – Objekts).</w:t>
              </w:r>
            </w:ins>
          </w:p>
        </w:tc>
      </w:tr>
      <w:tr w14:paraId="2D8B27AB" w14:textId="77777777" w:rsidTr="00BC38FC">
        <w:tblPrEx>
          <w:tblW w:w="10066" w:type="dxa"/>
          <w:tblInd w:w="-426" w:type="dxa"/>
          <w:tblLayout w:type="fixed"/>
          <w:tblLook w:val="04A0"/>
        </w:tblPrEx>
        <w:trPr>
          <w:ins w:id="38" w:author="Sergejs Radioņenko" w:date="2022-06-28T02:19:00Z"/>
        </w:trPr>
        <w:tc>
          <w:tcPr>
            <w:tcW w:w="568" w:type="dxa"/>
          </w:tcPr>
          <w:p w:rsidR="002721DB" w:rsidRPr="00070E23" w:rsidP="00BC38FC" w14:paraId="0D844210" w14:textId="77777777">
            <w:pPr>
              <w:rPr>
                <w:ins w:id="39" w:author="Sergejs Radioņenko" w:date="2022-06-28T02:19:00Z"/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721DB" w:rsidRPr="00070E23" w:rsidP="00BC38FC" w14:paraId="25E717DC" w14:textId="77777777">
            <w:pPr>
              <w:spacing w:after="40"/>
              <w:jc w:val="center"/>
              <w:rPr>
                <w:ins w:id="40" w:author="Sergejs Radioņenko" w:date="2022-06-28T02:19:00Z"/>
                <w:rFonts w:ascii="Times New Roman" w:hAnsi="Times New Roman" w:cs="Times New Roman"/>
                <w:sz w:val="16"/>
                <w:szCs w:val="16"/>
              </w:rPr>
            </w:pPr>
            <w:ins w:id="41" w:author="Sergejs Radioņenko" w:date="2022-06-28T02:19:00Z">
              <w:r w:rsidRPr="00070E23">
                <w:rPr>
                  <w:rFonts w:ascii="Times New Roman" w:hAnsi="Times New Roman" w:cs="Times New Roman"/>
                  <w:sz w:val="16"/>
                  <w:szCs w:val="16"/>
                </w:rPr>
                <w:t>(apsekoto būvju, ēku vai telpu nosaukums)</w:t>
              </w:r>
            </w:ins>
          </w:p>
        </w:tc>
      </w:tr>
      <w:tr w14:paraId="1D5125A0" w14:textId="77777777" w:rsidTr="00BC38FC">
        <w:tblPrEx>
          <w:tblW w:w="10066" w:type="dxa"/>
          <w:tblInd w:w="-426" w:type="dxa"/>
          <w:tblLayout w:type="fixed"/>
          <w:tblLook w:val="04A0"/>
        </w:tblPrEx>
        <w:trPr>
          <w:trHeight w:val="288"/>
          <w:ins w:id="42" w:author="Sergejs Radioņenko" w:date="2022-06-28T02:19:00Z"/>
        </w:trPr>
        <w:tc>
          <w:tcPr>
            <w:tcW w:w="568" w:type="dxa"/>
          </w:tcPr>
          <w:p w:rsidR="002721DB" w:rsidRPr="00E227D8" w:rsidP="00BC38FC" w14:paraId="4E7D8F4E" w14:textId="77777777">
            <w:pPr>
              <w:rPr>
                <w:ins w:id="43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ins w:id="44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>2.</w:t>
              </w:r>
            </w:ins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721DB" w:rsidRPr="00E227D8" w:rsidP="00BC38FC" w14:paraId="41EF886A" w14:textId="77777777">
            <w:pPr>
              <w:rPr>
                <w:ins w:id="45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ins w:id="46" w:author="Sergejs Radioņenko" w:date="2022-06-28T02:19:00Z">
              <w:r w:rsidRPr="00E227D8">
                <w:rPr>
                  <w:rFonts w:ascii="Times New Roman" w:hAnsi="Times New Roman" w:cs="Times New Roman"/>
                  <w:sz w:val="24"/>
                </w:rPr>
                <w:t>Adrese:</w:t>
              </w:r>
            </w:ins>
            <w:ins w:id="47" w:author="Sergejs Radioņenko" w:date="2022-06-28T02:19:00Z">
              <w:r>
                <w:rPr>
                  <w:rFonts w:ascii="Times New Roman" w:hAnsi="Times New Roman" w:cs="Times New Roman"/>
                  <w:sz w:val="24"/>
                </w:rPr>
                <w:t xml:space="preserve"> Ernesta </w:t>
              </w:r>
            </w:ins>
            <w:ins w:id="48" w:author="Sergejs Radioņenko" w:date="2022-06-28T02:19:00Z">
              <w:r w:rsidRPr="00570600">
                <w:rPr>
                  <w:rFonts w:ascii="Times New Roman" w:hAnsi="Times New Roman" w:cs="Times New Roman"/>
                  <w:sz w:val="24"/>
                </w:rPr>
                <w:t>Birznieka-Upīša 18, Rīga</w:t>
              </w:r>
            </w:ins>
            <w:ins w:id="49" w:author="Sergejs Radioņenko" w:date="2022-06-28T02:19:00Z">
              <w:r>
                <w:rPr>
                  <w:rFonts w:ascii="Times New Roman" w:hAnsi="Times New Roman" w:cs="Times New Roman"/>
                  <w:sz w:val="24"/>
                </w:rPr>
                <w:t>, LV – 1050.</w:t>
              </w:r>
            </w:ins>
          </w:p>
        </w:tc>
      </w:tr>
      <w:tr w14:paraId="2694CCCA" w14:textId="77777777" w:rsidTr="00BC38FC">
        <w:tblPrEx>
          <w:tblW w:w="10066" w:type="dxa"/>
          <w:tblInd w:w="-426" w:type="dxa"/>
          <w:tblLayout w:type="fixed"/>
          <w:tblLook w:val="04A0"/>
        </w:tblPrEx>
        <w:trPr>
          <w:ins w:id="50" w:author="Sergejs Radioņenko" w:date="2022-06-28T02:19:00Z"/>
        </w:trPr>
        <w:tc>
          <w:tcPr>
            <w:tcW w:w="568" w:type="dxa"/>
          </w:tcPr>
          <w:p w:rsidR="002721DB" w:rsidRPr="00070E23" w:rsidP="00BC38FC" w14:paraId="4D1D19CE" w14:textId="77777777">
            <w:pPr>
              <w:rPr>
                <w:ins w:id="51" w:author="Sergejs Radioņenko" w:date="2022-06-28T02:19:00Z"/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2721DB" w:rsidRPr="00070E23" w:rsidP="00BC38FC" w14:paraId="7073D3E4" w14:textId="77777777">
            <w:pPr>
              <w:rPr>
                <w:ins w:id="52" w:author="Sergejs Radioņenko" w:date="2022-06-28T02:19:00Z"/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F2C1174" w14:textId="77777777" w:rsidTr="00BC38FC">
        <w:tblPrEx>
          <w:tblW w:w="10066" w:type="dxa"/>
          <w:tblInd w:w="-426" w:type="dxa"/>
          <w:tblLayout w:type="fixed"/>
          <w:tblLook w:val="04A0"/>
        </w:tblPrEx>
        <w:trPr>
          <w:ins w:id="53" w:author="Sergejs Radioņenko" w:date="2022-06-28T02:19:00Z"/>
        </w:trPr>
        <w:tc>
          <w:tcPr>
            <w:tcW w:w="568" w:type="dxa"/>
          </w:tcPr>
          <w:p w:rsidR="002721DB" w:rsidRPr="00E227D8" w:rsidP="00BC38FC" w14:paraId="358117B5" w14:textId="77777777">
            <w:pPr>
              <w:rPr>
                <w:ins w:id="54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ins w:id="55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>3.</w:t>
              </w:r>
            </w:ins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721DB" w:rsidRPr="00E227D8" w:rsidP="00BC38FC" w14:paraId="347748AE" w14:textId="77777777">
            <w:pPr>
              <w:rPr>
                <w:ins w:id="56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ins w:id="57" w:author="Sergejs Radioņenko" w:date="2022-06-28T02:19:00Z">
              <w:r w:rsidRPr="00E227D8">
                <w:rPr>
                  <w:rFonts w:ascii="Times New Roman" w:hAnsi="Times New Roman" w:cs="Times New Roman"/>
                  <w:sz w:val="24"/>
                </w:rPr>
                <w:t>Īpašnieks (valdītājs):</w:t>
              </w:r>
            </w:ins>
            <w:ins w:id="58" w:author="Sergejs Radioņenko" w:date="2022-06-28T02:19:00Z">
              <w:r>
                <w:rPr>
                  <w:rFonts w:ascii="Times New Roman" w:hAnsi="Times New Roman" w:cs="Times New Roman"/>
                  <w:sz w:val="24"/>
                </w:rPr>
                <w:t xml:space="preserve"> </w:t>
              </w:r>
            </w:ins>
            <w:ins w:id="59" w:author="Sergejs Radioņenko" w:date="2022-06-28T02:19:00Z">
              <w:r w:rsidRPr="00570600">
                <w:rPr>
                  <w:rFonts w:ascii="Times New Roman" w:hAnsi="Times New Roman" w:cs="Times New Roman"/>
                  <w:sz w:val="24"/>
                </w:rPr>
                <w:t>SIA "V-63"</w:t>
              </w:r>
            </w:ins>
            <w:ins w:id="60" w:author="Sergejs Radioņenko" w:date="2022-06-28T02:19:00Z">
              <w:r>
                <w:rPr>
                  <w:rFonts w:ascii="Times New Roman" w:hAnsi="Times New Roman" w:cs="Times New Roman"/>
                  <w:sz w:val="24"/>
                </w:rPr>
                <w:t xml:space="preserve">, </w:t>
              </w:r>
            </w:ins>
            <w:ins w:id="61" w:author="Sergejs Radioņenko" w:date="2022-06-28T02:19:00Z">
              <w:r w:rsidRPr="002871DA">
                <w:rPr>
                  <w:rFonts w:ascii="Times New Roman" w:hAnsi="Times New Roman" w:cs="Times New Roman"/>
                  <w:sz w:val="24"/>
                  <w:szCs w:val="24"/>
                </w:rPr>
                <w:t>Reģistrācijas Nr.</w:t>
              </w:r>
            </w:ins>
            <w:ins w:id="62" w:author="Sergejs Radioņenko" w:date="2022-06-28T02:19:00Z">
              <w:r>
                <w:t xml:space="preserve"> </w:t>
              </w:r>
            </w:ins>
            <w:ins w:id="63" w:author="Sergejs Radioņenko" w:date="2022-06-28T02:19:00Z">
              <w:r w:rsidRPr="000C50B5">
                <w:rPr>
                  <w:rFonts w:ascii="Times New Roman" w:hAnsi="Times New Roman" w:cs="Times New Roman"/>
                  <w:sz w:val="24"/>
                  <w:szCs w:val="24"/>
                </w:rPr>
                <w:t>40203178666</w:t>
              </w:r>
            </w:ins>
            <w:ins w:id="64" w:author="Sergejs Radioņenko" w:date="2022-06-28T02:19:00Z">
              <w:r w:rsidRPr="002871DA">
                <w:rPr>
                  <w:rFonts w:ascii="Times New Roman" w:hAnsi="Times New Roman" w:cs="Times New Roman"/>
                  <w:sz w:val="24"/>
                  <w:szCs w:val="24"/>
                </w:rPr>
                <w:t>,</w:t>
              </w:r>
            </w:ins>
            <w:ins w:id="65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ins>
            <w:ins w:id="66" w:author="Sergejs Radioņenko" w:date="2022-06-28T02:19:00Z">
              <w:r w:rsidRPr="000C50B5">
                <w:rPr>
                  <w:rFonts w:ascii="Times New Roman" w:hAnsi="Times New Roman" w:cs="Times New Roman"/>
                  <w:sz w:val="24"/>
                  <w:szCs w:val="24"/>
                </w:rPr>
                <w:t xml:space="preserve">"Oši", </w:t>
              </w:r>
            </w:ins>
            <w:ins w:id="67" w:author="Sergejs Radioņenko" w:date="2022-06-28T02:19:00Z">
              <w:r w:rsidRPr="000C50B5">
                <w:rPr>
                  <w:rFonts w:ascii="Times New Roman" w:hAnsi="Times New Roman" w:cs="Times New Roman"/>
                  <w:sz w:val="24"/>
                  <w:szCs w:val="24"/>
                </w:rPr>
                <w:t>Gātciems</w:t>
              </w:r>
            </w:ins>
            <w:ins w:id="68" w:author="Sergejs Radioņenko" w:date="2022-06-28T02:19:00Z">
              <w:r w:rsidRPr="000C50B5">
                <w:rPr>
                  <w:rFonts w:ascii="Times New Roman" w:hAnsi="Times New Roman" w:cs="Times New Roman"/>
                  <w:sz w:val="24"/>
                  <w:szCs w:val="24"/>
                </w:rPr>
                <w:t>,</w:t>
              </w:r>
            </w:ins>
          </w:p>
        </w:tc>
      </w:tr>
      <w:tr w14:paraId="79E3C31E" w14:textId="77777777" w:rsidTr="00BC38FC">
        <w:tblPrEx>
          <w:tblW w:w="10066" w:type="dxa"/>
          <w:tblInd w:w="-426" w:type="dxa"/>
          <w:tblLayout w:type="fixed"/>
          <w:tblLook w:val="04A0"/>
        </w:tblPrEx>
        <w:trPr>
          <w:ins w:id="69" w:author="Sergejs Radioņenko" w:date="2022-06-28T02:19:00Z"/>
        </w:trPr>
        <w:tc>
          <w:tcPr>
            <w:tcW w:w="568" w:type="dxa"/>
          </w:tcPr>
          <w:p w:rsidR="002721DB" w:rsidRPr="00070E23" w:rsidP="00BC38FC" w14:paraId="38A66B9A" w14:textId="77777777">
            <w:pPr>
              <w:rPr>
                <w:ins w:id="70" w:author="Sergejs Radioņenko" w:date="2022-06-28T02:19:00Z"/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721DB" w:rsidRPr="00070E23" w:rsidP="00BC38FC" w14:paraId="637AD254" w14:textId="77777777">
            <w:pPr>
              <w:spacing w:after="40"/>
              <w:jc w:val="center"/>
              <w:rPr>
                <w:ins w:id="71" w:author="Sergejs Radioņenko" w:date="2022-06-28T02:19:00Z"/>
                <w:rFonts w:ascii="Times New Roman" w:hAnsi="Times New Roman" w:cs="Times New Roman"/>
                <w:sz w:val="16"/>
                <w:szCs w:val="16"/>
              </w:rPr>
            </w:pPr>
            <w:ins w:id="72" w:author="Sergejs Radioņenko" w:date="2022-06-28T02:19:00Z">
              <w:r w:rsidRPr="00070E23">
                <w:rPr>
                  <w:rFonts w:ascii="Times New Roman" w:hAnsi="Times New Roman" w:cs="Times New Roman"/>
                  <w:sz w:val="16"/>
                  <w:szCs w:val="16"/>
                </w:rPr>
                <w:t>(juridiskās personas nosaukums vai fiziskās personas vārds, uzvārds)</w:t>
              </w:r>
            </w:ins>
          </w:p>
        </w:tc>
      </w:tr>
      <w:tr w14:paraId="001B7EFA" w14:textId="77777777" w:rsidTr="00BC38FC">
        <w:tblPrEx>
          <w:tblW w:w="10066" w:type="dxa"/>
          <w:tblInd w:w="-426" w:type="dxa"/>
          <w:tblLayout w:type="fixed"/>
          <w:tblLook w:val="04A0"/>
        </w:tblPrEx>
        <w:trPr>
          <w:ins w:id="73" w:author="Sergejs Radioņenko" w:date="2022-06-28T02:19:00Z"/>
        </w:trPr>
        <w:tc>
          <w:tcPr>
            <w:tcW w:w="568" w:type="dxa"/>
          </w:tcPr>
          <w:p w:rsidR="002721DB" w:rsidRPr="00E227D8" w:rsidP="00BC38FC" w14:paraId="31C1579A" w14:textId="77777777">
            <w:pPr>
              <w:rPr>
                <w:ins w:id="74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721DB" w:rsidRPr="00E227D8" w:rsidP="00BC38FC" w14:paraId="614A729B" w14:textId="77777777">
            <w:pPr>
              <w:rPr>
                <w:ins w:id="75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ins w:id="76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Salas pagasts., Mārupes </w:t>
              </w:r>
            </w:ins>
            <w:ins w:id="77" w:author="Sergejs Radioņenko" w:date="2022-06-28T02:19:00Z">
              <w:r w:rsidRPr="000C50B5">
                <w:rPr>
                  <w:rFonts w:ascii="Times New Roman" w:hAnsi="Times New Roman" w:cs="Times New Roman"/>
                  <w:sz w:val="24"/>
                  <w:szCs w:val="24"/>
                </w:rPr>
                <w:t>nov</w:t>
              </w:r>
            </w:ins>
            <w:ins w:id="78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>ads</w:t>
              </w:r>
            </w:ins>
            <w:ins w:id="79" w:author="Sergejs Radioņenko" w:date="2022-06-28T02:19:00Z">
              <w:r w:rsidRPr="000C50B5">
                <w:rPr>
                  <w:rFonts w:ascii="Times New Roman" w:hAnsi="Times New Roman" w:cs="Times New Roman"/>
                  <w:sz w:val="24"/>
                  <w:szCs w:val="24"/>
                </w:rPr>
                <w:t>, LV-2105</w:t>
              </w:r>
            </w:ins>
            <w:ins w:id="80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ins>
          </w:p>
        </w:tc>
      </w:tr>
      <w:tr w14:paraId="36DDE2F6" w14:textId="77777777" w:rsidTr="00BC38FC">
        <w:tblPrEx>
          <w:tblW w:w="10066" w:type="dxa"/>
          <w:tblInd w:w="-426" w:type="dxa"/>
          <w:tblLayout w:type="fixed"/>
          <w:tblLook w:val="04A0"/>
        </w:tblPrEx>
        <w:trPr>
          <w:ins w:id="81" w:author="Sergejs Radioņenko" w:date="2022-06-28T02:19:00Z"/>
        </w:trPr>
        <w:tc>
          <w:tcPr>
            <w:tcW w:w="568" w:type="dxa"/>
          </w:tcPr>
          <w:p w:rsidR="002721DB" w:rsidRPr="00070E23" w:rsidP="00BC38FC" w14:paraId="39E2E80E" w14:textId="77777777">
            <w:pPr>
              <w:rPr>
                <w:ins w:id="82" w:author="Sergejs Radioņenko" w:date="2022-06-28T02:19:00Z"/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721DB" w:rsidRPr="00070E23" w:rsidP="00BC38FC" w14:paraId="50ED3382" w14:textId="77777777">
            <w:pPr>
              <w:spacing w:after="40"/>
              <w:jc w:val="center"/>
              <w:rPr>
                <w:ins w:id="83" w:author="Sergejs Radioņenko" w:date="2022-06-28T02:19:00Z"/>
                <w:rFonts w:ascii="Times New Roman" w:hAnsi="Times New Roman" w:cs="Times New Roman"/>
                <w:sz w:val="16"/>
                <w:szCs w:val="16"/>
              </w:rPr>
            </w:pPr>
            <w:ins w:id="84" w:author="Sergejs Radioņenko" w:date="2022-06-28T02:19:00Z">
              <w:r w:rsidRPr="00070E23">
                <w:rPr>
                  <w:rFonts w:ascii="Times New Roman" w:hAnsi="Times New Roman" w:cs="Times New Roman"/>
                  <w:sz w:val="16"/>
                  <w:szCs w:val="16"/>
                </w:rPr>
                <w:t>(juridiskās personas reģistrācijas numurs vai fiziskās personas kods; adrese)</w:t>
              </w:r>
            </w:ins>
          </w:p>
        </w:tc>
      </w:tr>
      <w:tr w14:paraId="19DFA2AA" w14:textId="77777777" w:rsidTr="00BC38FC">
        <w:tblPrEx>
          <w:tblW w:w="10066" w:type="dxa"/>
          <w:tblInd w:w="-426" w:type="dxa"/>
          <w:tblLayout w:type="fixed"/>
          <w:tblLook w:val="04A0"/>
        </w:tblPrEx>
        <w:trPr>
          <w:ins w:id="85" w:author="Sergejs Radioņenko" w:date="2022-06-28T02:19:00Z"/>
        </w:trPr>
        <w:tc>
          <w:tcPr>
            <w:tcW w:w="568" w:type="dxa"/>
          </w:tcPr>
          <w:p w:rsidR="002721DB" w:rsidRPr="00E227D8" w:rsidP="00BC38FC" w14:paraId="7958BDF2" w14:textId="77777777">
            <w:pPr>
              <w:rPr>
                <w:ins w:id="86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ins w:id="87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>4.</w:t>
              </w:r>
            </w:ins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721DB" w:rsidRPr="00E227D8" w:rsidP="00BC38FC" w14:paraId="5C7BF129" w14:textId="77777777">
            <w:pPr>
              <w:rPr>
                <w:ins w:id="88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ins w:id="89" w:author="Sergejs Radioņenko" w:date="2022-06-28T02:19:00Z">
              <w:r w:rsidRPr="00E227D8">
                <w:rPr>
                  <w:rFonts w:ascii="Times New Roman" w:hAnsi="Times New Roman" w:cs="Times New Roman"/>
                  <w:sz w:val="24"/>
                </w:rPr>
                <w:t>Iesniegtie dokumenti:</w:t>
              </w:r>
            </w:ins>
            <w:ins w:id="90" w:author="Sergejs Radioņenko" w:date="2022-06-28T02:19:00Z">
              <w:r>
                <w:rPr>
                  <w:rFonts w:ascii="Times New Roman" w:hAnsi="Times New Roman" w:cs="Times New Roman"/>
                  <w:sz w:val="24"/>
                </w:rPr>
                <w:t xml:space="preserve"> Mārtiņa Gulbja 2022.gada 3.jūnija</w:t>
              </w:r>
            </w:ins>
            <w:ins w:id="91" w:author="Sergejs Radioņenko" w:date="2022-06-28T02:19:00Z">
              <w:r w:rsidRPr="002871DA">
                <w:rPr>
                  <w:rFonts w:ascii="Times New Roman" w:hAnsi="Times New Roman" w:cs="Times New Roman"/>
                  <w:sz w:val="24"/>
                </w:rPr>
                <w:t xml:space="preserve"> iesniegums</w:t>
              </w:r>
            </w:ins>
            <w:ins w:id="92" w:author="Sergejs Radioņenko" w:date="2022-06-28T02:19:00Z">
              <w:r>
                <w:rPr>
                  <w:rFonts w:ascii="Times New Roman" w:hAnsi="Times New Roman" w:cs="Times New Roman"/>
                  <w:sz w:val="24"/>
                </w:rPr>
                <w:t>.</w:t>
              </w:r>
            </w:ins>
          </w:p>
        </w:tc>
      </w:tr>
      <w:tr w14:paraId="69E1B451" w14:textId="77777777" w:rsidTr="00BC38FC">
        <w:tblPrEx>
          <w:tblW w:w="10066" w:type="dxa"/>
          <w:tblInd w:w="-426" w:type="dxa"/>
          <w:tblLayout w:type="fixed"/>
          <w:tblLook w:val="04A0"/>
        </w:tblPrEx>
        <w:trPr>
          <w:ins w:id="93" w:author="Sergejs Radioņenko" w:date="2022-06-28T02:19:00Z"/>
        </w:trPr>
        <w:tc>
          <w:tcPr>
            <w:tcW w:w="568" w:type="dxa"/>
          </w:tcPr>
          <w:p w:rsidR="002721DB" w:rsidRPr="00070E23" w:rsidP="00BC38FC" w14:paraId="33701565" w14:textId="77777777">
            <w:pPr>
              <w:rPr>
                <w:ins w:id="94" w:author="Sergejs Radioņenko" w:date="2022-06-28T02:19:00Z"/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721DB" w:rsidRPr="00070E23" w:rsidP="00BC38FC" w14:paraId="6DF1A206" w14:textId="77777777">
            <w:pPr>
              <w:rPr>
                <w:ins w:id="95" w:author="Sergejs Radioņenko" w:date="2022-06-28T02:19:00Z"/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36F0A7" w14:textId="77777777" w:rsidTr="00BC38FC">
        <w:tblPrEx>
          <w:tblW w:w="10066" w:type="dxa"/>
          <w:tblInd w:w="-426" w:type="dxa"/>
          <w:tblLayout w:type="fixed"/>
          <w:tblLook w:val="04A0"/>
        </w:tblPrEx>
        <w:trPr>
          <w:ins w:id="96" w:author="Sergejs Radioņenko" w:date="2022-06-28T02:19:00Z"/>
        </w:trPr>
        <w:tc>
          <w:tcPr>
            <w:tcW w:w="568" w:type="dxa"/>
          </w:tcPr>
          <w:p w:rsidR="002721DB" w:rsidRPr="00E227D8" w:rsidP="00BC38FC" w14:paraId="12CF763F" w14:textId="77777777">
            <w:pPr>
              <w:rPr>
                <w:ins w:id="97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ins w:id="98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>5.</w:t>
              </w:r>
            </w:ins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721DB" w:rsidRPr="00E227D8" w:rsidP="002721DB" w14:paraId="3BF81B2A" w14:textId="0E757B64">
            <w:pPr>
              <w:pPrChange w:id="99" w:author="Sergejs Radioņenko" w:date="2022-06-28T02:20:00Z">
                <w:pPr/>
              </w:pPrChange>
              <w:rPr>
                <w:ins w:id="100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ins w:id="101" w:author="Sergejs Radioņenko" w:date="2022-06-28T02:19:00Z">
              <w:r w:rsidRPr="00E227D8">
                <w:rPr>
                  <w:rFonts w:ascii="Times New Roman" w:hAnsi="Times New Roman" w:cs="Times New Roman"/>
                  <w:sz w:val="24"/>
                  <w:szCs w:val="24"/>
                </w:rPr>
                <w:t>Apsekoto būvju, ēku vai telpu raksturojums:</w:t>
              </w:r>
            </w:ins>
            <w:ins w:id="102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Dzīvojamā ēka 4</w:t>
              </w:r>
            </w:ins>
            <w:ins w:id="103" w:author="Sergejs Radioņenko" w:date="2022-06-28T02:19:00Z">
              <w:r w:rsidRPr="00D65FC2">
                <w:rPr>
                  <w:rFonts w:ascii="Times New Roman" w:hAnsi="Times New Roman" w:cs="Times New Roman"/>
                  <w:sz w:val="24"/>
                  <w:szCs w:val="24"/>
                </w:rPr>
                <w:t xml:space="preserve">. stāva </w:t>
              </w:r>
            </w:ins>
            <w:ins w:id="104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>telpās, kuras ir izvietota lokālā automātiska ugunsgrēku atklāšanas un trauksmes signalizācijas sistēma.</w:t>
              </w:r>
            </w:ins>
          </w:p>
        </w:tc>
      </w:tr>
      <w:tr w14:paraId="22D81EC3" w14:textId="77777777" w:rsidTr="00BC38FC">
        <w:tblPrEx>
          <w:tblW w:w="10066" w:type="dxa"/>
          <w:tblInd w:w="-426" w:type="dxa"/>
          <w:tblLayout w:type="fixed"/>
          <w:tblLook w:val="04A0"/>
        </w:tblPrEx>
        <w:trPr>
          <w:ins w:id="105" w:author="Sergejs Radioņenko" w:date="2022-06-28T02:19:00Z"/>
        </w:trPr>
        <w:tc>
          <w:tcPr>
            <w:tcW w:w="568" w:type="dxa"/>
          </w:tcPr>
          <w:p w:rsidR="002721DB" w:rsidRPr="00070E23" w:rsidP="00BC38FC" w14:paraId="2EBAFAB4" w14:textId="77777777">
            <w:pPr>
              <w:rPr>
                <w:ins w:id="106" w:author="Sergejs Radioņenko" w:date="2022-06-28T02:19:00Z"/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721DB" w:rsidRPr="00070E23" w:rsidP="00BC38FC" w14:paraId="5630A288" w14:textId="77777777">
            <w:pPr>
              <w:rPr>
                <w:ins w:id="107" w:author="Sergejs Radioņenko" w:date="2022-06-28T02:19:00Z"/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EC7A794" w14:textId="77777777" w:rsidTr="00BC38FC">
        <w:tblPrEx>
          <w:tblW w:w="10066" w:type="dxa"/>
          <w:tblInd w:w="-426" w:type="dxa"/>
          <w:tblLayout w:type="fixed"/>
          <w:tblLook w:val="04A0"/>
        </w:tblPrEx>
        <w:trPr>
          <w:ins w:id="108" w:author="Sergejs Radioņenko" w:date="2022-06-28T02:19:00Z"/>
        </w:trPr>
        <w:tc>
          <w:tcPr>
            <w:tcW w:w="568" w:type="dxa"/>
          </w:tcPr>
          <w:p w:rsidR="002721DB" w:rsidRPr="00E227D8" w:rsidP="00BC38FC" w14:paraId="5820F322" w14:textId="77777777">
            <w:pPr>
              <w:rPr>
                <w:ins w:id="109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ins w:id="110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>6.</w:t>
              </w:r>
            </w:ins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721DB" w:rsidRPr="00E227D8" w:rsidP="00BC38FC" w14:paraId="031C4675" w14:textId="77777777">
            <w:pPr>
              <w:rPr>
                <w:ins w:id="111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ins w:id="112" w:author="Sergejs Radioņenko" w:date="2022-06-28T02:19:00Z">
              <w:r w:rsidRPr="00E227D8">
                <w:rPr>
                  <w:rFonts w:ascii="Times New Roman" w:hAnsi="Times New Roman" w:cs="Times New Roman"/>
                  <w:sz w:val="24"/>
                  <w:szCs w:val="24"/>
                </w:rPr>
                <w:t>Pārbaudes laikā konstatētie ugunsdrošības prasību pārkāpumi:</w:t>
              </w:r>
            </w:ins>
            <w:ins w:id="113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ins>
          </w:p>
        </w:tc>
      </w:tr>
      <w:tr w14:paraId="74ABF741" w14:textId="77777777" w:rsidTr="00BC38FC">
        <w:tblPrEx>
          <w:tblW w:w="10066" w:type="dxa"/>
          <w:tblInd w:w="-426" w:type="dxa"/>
          <w:tblLayout w:type="fixed"/>
          <w:tblLook w:val="04A0"/>
        </w:tblPrEx>
        <w:trPr>
          <w:ins w:id="114" w:author="Sergejs Radioņenko" w:date="2022-06-28T02:19:00Z"/>
        </w:trPr>
        <w:tc>
          <w:tcPr>
            <w:tcW w:w="568" w:type="dxa"/>
          </w:tcPr>
          <w:p w:rsidR="002721DB" w:rsidP="00BC38FC" w14:paraId="7C74D7FE" w14:textId="77777777">
            <w:pPr>
              <w:rPr>
                <w:ins w:id="115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721DB" w:rsidRPr="00E227D8" w:rsidP="00BC38FC" w14:paraId="298F2C87" w14:textId="77777777">
            <w:pPr>
              <w:rPr>
                <w:ins w:id="116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ins w:id="117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6.1. Objektā telpās </w:t>
              </w:r>
            </w:ins>
            <w:ins w:id="118" w:author="Sergejs Radioņenko" w:date="2022-06-28T02:19:00Z">
              <w:r w:rsidRPr="00E8526B">
                <w:rPr>
                  <w:rFonts w:ascii="Times New Roman" w:hAnsi="Times New Roman" w:cs="Times New Roman"/>
                  <w:sz w:val="24"/>
                  <w:szCs w:val="24"/>
                </w:rPr>
                <w:t xml:space="preserve">ekspluatē </w:t>
              </w:r>
            </w:ins>
            <w:ins w:id="119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>ne</w:t>
              </w:r>
            </w:ins>
            <w:ins w:id="120" w:author="Sergejs Radioņenko" w:date="2022-06-28T02:19:00Z">
              <w:r w:rsidRPr="00E8526B">
                <w:rPr>
                  <w:rFonts w:ascii="Times New Roman" w:hAnsi="Times New Roman" w:cs="Times New Roman"/>
                  <w:sz w:val="24"/>
                  <w:szCs w:val="24"/>
                </w:rPr>
                <w:t>atbilstoši noteiktajam lietošanas veidam, saskaņā ar būvprojektā (paskaidrojuma rakstā un apliecinājuma kartē) paredzētajiem un būvniecības gaitā pieņemtajiem ugunsdrošības risinājumiem</w:t>
              </w:r>
            </w:ins>
            <w:ins w:id="121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>, bet tieši dzīvojamās ēkas telpās (I lietošanas veids) izmato, kā (</w:t>
              </w:r>
            </w:ins>
            <w:ins w:id="122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>IVa</w:t>
              </w:r>
            </w:ins>
            <w:ins w:id="123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lietošanas veida) </w:t>
              </w:r>
            </w:ins>
            <w:ins w:id="124" w:author="Sergejs Radioņenko" w:date="2022-06-28T02:19:00Z">
              <w:r w:rsidRPr="00840F36">
                <w:rPr>
                  <w:rFonts w:ascii="Times New Roman" w:hAnsi="Times New Roman" w:cs="Times New Roman"/>
                  <w:sz w:val="24"/>
                  <w:szCs w:val="24"/>
                </w:rPr>
                <w:t>izglītības darbībai</w:t>
              </w:r>
            </w:ins>
            <w:ins w:id="125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paredzētas</w:t>
              </w:r>
            </w:ins>
            <w:ins w:id="126" w:author="Sergejs Radioņenko" w:date="2022-06-28T02:19:00Z">
              <w:r w:rsidRPr="00840F36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ins>
            <w:ins w:id="127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telpas, </w:t>
              </w:r>
            </w:ins>
            <w:ins w:id="128" w:author="Sergejs Radioņenko" w:date="2022-06-28T02:19:00Z">
              <w:r w:rsidRPr="00840F36">
                <w:rPr>
                  <w:rFonts w:ascii="Times New Roman" w:hAnsi="Times New Roman" w:cs="Times New Roman"/>
                  <w:sz w:val="24"/>
                  <w:szCs w:val="24"/>
                </w:rPr>
                <w:t>kā rezultātā nav nodrošināta</w:t>
              </w:r>
            </w:ins>
            <w:ins w:id="129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2016.gada 19.aprīļa </w:t>
              </w:r>
            </w:ins>
            <w:ins w:id="130" w:author="Sergejs Radioņenko" w:date="2022-06-28T02:19:00Z">
              <w:r w:rsidRPr="00E8526B">
                <w:rPr>
                  <w:rFonts w:ascii="Times New Roman" w:hAnsi="Times New Roman" w:cs="Times New Roman"/>
                  <w:sz w:val="24"/>
                  <w:szCs w:val="24"/>
                </w:rPr>
                <w:t>Ministra kabineta noteikumiem Nr.238 “Ugunsdrošības noteikumi” (turpmāk –</w:t>
              </w:r>
            </w:ins>
            <w:ins w:id="131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ins>
            <w:ins w:id="132" w:author="Sergejs Radioņenko" w:date="2022-06-28T02:19:00Z">
              <w:r w:rsidRPr="00E8526B">
                <w:rPr>
                  <w:rFonts w:ascii="Times New Roman" w:hAnsi="Times New Roman" w:cs="Times New Roman"/>
                  <w:sz w:val="24"/>
                  <w:szCs w:val="24"/>
                </w:rPr>
                <w:t>Ugunsdrošības noteikumi</w:t>
              </w:r>
            </w:ins>
            <w:ins w:id="133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>) 9.punkta prasību izpilde.</w:t>
              </w:r>
            </w:ins>
          </w:p>
        </w:tc>
      </w:tr>
      <w:tr w14:paraId="250CFAAC" w14:textId="77777777" w:rsidTr="00BC38FC">
        <w:tblPrEx>
          <w:tblW w:w="10066" w:type="dxa"/>
          <w:tblInd w:w="-426" w:type="dxa"/>
          <w:tblLayout w:type="fixed"/>
          <w:tblLook w:val="04A0"/>
        </w:tblPrEx>
        <w:trPr>
          <w:ins w:id="134" w:author="Sergejs Radioņenko" w:date="2022-06-28T02:19:00Z"/>
        </w:trPr>
        <w:tc>
          <w:tcPr>
            <w:tcW w:w="568" w:type="dxa"/>
          </w:tcPr>
          <w:p w:rsidR="002721DB" w:rsidP="00BC38FC" w14:paraId="04396C02" w14:textId="77777777">
            <w:pPr>
              <w:rPr>
                <w:ins w:id="135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721DB" w:rsidP="00BC38FC" w14:paraId="29F131B7" w14:textId="77777777">
            <w:pPr>
              <w:rPr>
                <w:ins w:id="136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ins w:id="137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6.2. Objektā nav veikta elektroinstalācijas pārbaude, </w:t>
              </w:r>
            </w:ins>
            <w:ins w:id="138" w:author="Sergejs Radioņenko" w:date="2022-06-28T02:19:00Z">
              <w:r w:rsidRPr="00840F36">
                <w:rPr>
                  <w:rFonts w:ascii="Times New Roman" w:hAnsi="Times New Roman" w:cs="Times New Roman"/>
                  <w:sz w:val="24"/>
                  <w:szCs w:val="24"/>
                </w:rPr>
                <w:t>kā rezultātā nav nodrošināta</w:t>
              </w:r>
            </w:ins>
            <w:ins w:id="139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Ugunsdrošības noteikumu 56.punkta prasību izpilde.</w:t>
              </w:r>
            </w:ins>
          </w:p>
        </w:tc>
      </w:tr>
      <w:tr w14:paraId="4E09997E" w14:textId="77777777" w:rsidTr="00BC38FC">
        <w:tblPrEx>
          <w:tblW w:w="10066" w:type="dxa"/>
          <w:tblInd w:w="-426" w:type="dxa"/>
          <w:tblLayout w:type="fixed"/>
          <w:tblLook w:val="04A0"/>
        </w:tblPrEx>
        <w:trPr>
          <w:ins w:id="140" w:author="Sergejs Radioņenko" w:date="2022-06-28T02:19:00Z"/>
        </w:trPr>
        <w:tc>
          <w:tcPr>
            <w:tcW w:w="568" w:type="dxa"/>
          </w:tcPr>
          <w:p w:rsidR="002721DB" w:rsidP="00BC38FC" w14:paraId="7DF94D01" w14:textId="77777777">
            <w:pPr>
              <w:rPr>
                <w:ins w:id="141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721DB" w:rsidP="00BC38FC" w14:paraId="600C2C3A" w14:textId="77777777">
            <w:pPr>
              <w:rPr>
                <w:ins w:id="142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ins w:id="143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>6.3. Objektā nav veikta dabiskas ventilācijas tīrīšana , kā rezultāta nav nodrošinātā Ugunsdrošības noteikumu 80.punkta prasību izpilde.</w:t>
              </w:r>
            </w:ins>
          </w:p>
        </w:tc>
      </w:tr>
      <w:tr w14:paraId="1DBB9870" w14:textId="77777777" w:rsidTr="00BC38FC">
        <w:tblPrEx>
          <w:tblW w:w="10066" w:type="dxa"/>
          <w:tblInd w:w="-426" w:type="dxa"/>
          <w:tblLayout w:type="fixed"/>
          <w:tblLook w:val="04A0"/>
        </w:tblPrEx>
        <w:trPr>
          <w:ins w:id="144" w:author="Sergejs Radioņenko" w:date="2022-06-28T02:19:00Z"/>
        </w:trPr>
        <w:tc>
          <w:tcPr>
            <w:tcW w:w="568" w:type="dxa"/>
          </w:tcPr>
          <w:p w:rsidR="002721DB" w:rsidP="00BC38FC" w14:paraId="61524A3E" w14:textId="77777777">
            <w:pPr>
              <w:rPr>
                <w:ins w:id="145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721DB" w:rsidP="00BC38FC" w14:paraId="2CF713B4" w14:textId="77777777">
            <w:pPr>
              <w:rPr>
                <w:ins w:id="146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ins w:id="147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>6.4</w:t>
              </w:r>
            </w:ins>
            <w:ins w:id="148" w:author="Sergejs Radioņenko" w:date="2022-06-28T02:19:00Z">
              <w:r w:rsidRPr="00032297">
                <w:rPr>
                  <w:rFonts w:ascii="Times New Roman" w:hAnsi="Times New Roman" w:cs="Times New Roman"/>
                  <w:sz w:val="24"/>
                  <w:szCs w:val="24"/>
                </w:rPr>
                <w:t>. Objektā nav veikt</w:t>
              </w:r>
            </w:ins>
            <w:ins w:id="149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>a dabiskas ventilācijas tehniska stāvokļa pārbaude</w:t>
              </w:r>
            </w:ins>
            <w:ins w:id="150" w:author="Sergejs Radioņenko" w:date="2022-06-28T02:19:00Z">
              <w:r w:rsidRPr="00032297">
                <w:rPr>
                  <w:rFonts w:ascii="Times New Roman" w:hAnsi="Times New Roman" w:cs="Times New Roman"/>
                  <w:sz w:val="24"/>
                  <w:szCs w:val="24"/>
                </w:rPr>
                <w:t>, kā rezultāta nav nodrošinātā Ugunsdrošības noteikumu 80.punkta prasību izpilde.</w:t>
              </w:r>
            </w:ins>
          </w:p>
        </w:tc>
      </w:tr>
      <w:tr w14:paraId="0785AB4F" w14:textId="77777777" w:rsidTr="00BC38FC">
        <w:tblPrEx>
          <w:tblW w:w="10066" w:type="dxa"/>
          <w:tblInd w:w="-426" w:type="dxa"/>
          <w:tblLayout w:type="fixed"/>
          <w:tblLook w:val="04A0"/>
        </w:tblPrEx>
        <w:trPr>
          <w:ins w:id="151" w:author="Sergejs Radioņenko" w:date="2022-06-28T02:19:00Z"/>
        </w:trPr>
        <w:tc>
          <w:tcPr>
            <w:tcW w:w="568" w:type="dxa"/>
          </w:tcPr>
          <w:p w:rsidR="002721DB" w:rsidP="00BC38FC" w14:paraId="40D3D56F" w14:textId="77777777">
            <w:pPr>
              <w:rPr>
                <w:ins w:id="152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721DB" w:rsidRPr="00032297" w:rsidP="00BC38FC" w14:paraId="19AFC783" w14:textId="77777777">
            <w:pPr>
              <w:rPr>
                <w:ins w:id="153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ins w:id="154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6.5. </w:t>
              </w:r>
            </w:ins>
            <w:ins w:id="155" w:author="Sergejs Radioņenko" w:date="2022-06-28T02:19:00Z">
              <w:r w:rsidRPr="00890331">
                <w:rPr>
                  <w:rFonts w:ascii="Times New Roman" w:hAnsi="Times New Roman" w:cs="Times New Roman"/>
                  <w:sz w:val="24"/>
                  <w:szCs w:val="24"/>
                </w:rPr>
                <w:t>Objektā, kurā atrodas ugunsaizsardzības sistēma (automātiskas ugunsgrēka atklāšanas un trauksmes signalizācijas sistēmas), neuzglabā ugunsaizsardzības sistēmas būvniecības ieceres dokumentā</w:t>
              </w:r>
            </w:ins>
            <w:ins w:id="156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ciju vai tās apliecinātu kopiju, </w:t>
              </w:r>
            </w:ins>
            <w:ins w:id="157" w:author="Sergejs Radioņenko" w:date="2022-06-28T02:19:00Z">
              <w:r w:rsidRPr="00032297">
                <w:rPr>
                  <w:rFonts w:ascii="Times New Roman" w:hAnsi="Times New Roman" w:cs="Times New Roman"/>
                  <w:sz w:val="24"/>
                  <w:szCs w:val="24"/>
                </w:rPr>
                <w:t>kā rezultāta nav nodroš</w:t>
              </w:r>
            </w:ins>
            <w:ins w:id="158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>inātā Ugunsdrošības noteikumu 125</w:t>
              </w:r>
            </w:ins>
            <w:ins w:id="159" w:author="Sergejs Radioņenko" w:date="2022-06-28T02:19:00Z">
              <w:r w:rsidRPr="00032297">
                <w:rPr>
                  <w:rFonts w:ascii="Times New Roman" w:hAnsi="Times New Roman" w:cs="Times New Roman"/>
                  <w:sz w:val="24"/>
                  <w:szCs w:val="24"/>
                </w:rPr>
                <w:t>.punkta prasību izpilde.</w:t>
              </w:r>
            </w:ins>
          </w:p>
        </w:tc>
      </w:tr>
      <w:tr w14:paraId="0990A25A" w14:textId="77777777" w:rsidTr="00BC38FC">
        <w:tblPrEx>
          <w:tblW w:w="10066" w:type="dxa"/>
          <w:tblInd w:w="-426" w:type="dxa"/>
          <w:tblLayout w:type="fixed"/>
          <w:tblLook w:val="04A0"/>
        </w:tblPrEx>
        <w:trPr>
          <w:ins w:id="160" w:author="Sergejs Radioņenko" w:date="2022-06-28T02:19:00Z"/>
        </w:trPr>
        <w:tc>
          <w:tcPr>
            <w:tcW w:w="568" w:type="dxa"/>
          </w:tcPr>
          <w:p w:rsidR="002721DB" w:rsidP="00BC38FC" w14:paraId="2E09AA73" w14:textId="77777777">
            <w:pPr>
              <w:rPr>
                <w:ins w:id="161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721DB" w:rsidP="00BC38FC" w14:paraId="43DCD2D2" w14:textId="77777777">
            <w:pPr>
              <w:jc w:val="both"/>
              <w:rPr>
                <w:ins w:id="162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ins w:id="163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6.6. </w:t>
              </w:r>
            </w:ins>
            <w:ins w:id="164" w:author="Sergejs Radioņenko" w:date="2022-06-28T02:19:00Z">
              <w:r w:rsidRPr="00890331">
                <w:rPr>
                  <w:rFonts w:ascii="Times New Roman" w:hAnsi="Times New Roman" w:cs="Times New Roman"/>
                  <w:sz w:val="24"/>
                  <w:szCs w:val="24"/>
                </w:rPr>
                <w:t>Objektā, pie automātiskas ugunsgrēka atklāšanas un trauksmes signalizācijas sistēmas uztveršanas, kontroles un indikācijas iekārtas neuzglabā instrukciju, kurā norādīta Ugunsdrošības noteikumu 127. punktā, 180.4. un 180.7.</w:t>
              </w:r>
            </w:ins>
            <w:ins w:id="165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apakšpunktā minētā informācija, </w:t>
              </w:r>
            </w:ins>
            <w:ins w:id="166" w:author="Sergejs Radioņenko" w:date="2022-06-28T02:19:00Z">
              <w:r w:rsidRPr="00890331">
                <w:rPr>
                  <w:rFonts w:ascii="Times New Roman" w:hAnsi="Times New Roman" w:cs="Times New Roman"/>
                  <w:sz w:val="24"/>
                  <w:szCs w:val="24"/>
                </w:rPr>
                <w:tab/>
                <w:t>kā rezultāta nav nodrošinātā Ugunsdrošības noteikumu 125.punkta</w:t>
              </w:r>
            </w:ins>
            <w:ins w:id="167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1.apakšpunkta</w:t>
              </w:r>
            </w:ins>
            <w:ins w:id="168" w:author="Sergejs Radioņenko" w:date="2022-06-28T02:19:00Z">
              <w:r w:rsidRPr="00890331">
                <w:rPr>
                  <w:rFonts w:ascii="Times New Roman" w:hAnsi="Times New Roman" w:cs="Times New Roman"/>
                  <w:sz w:val="24"/>
                  <w:szCs w:val="24"/>
                </w:rPr>
                <w:t xml:space="preserve"> prasību izpilde.</w:t>
              </w:r>
            </w:ins>
          </w:p>
        </w:tc>
      </w:tr>
      <w:tr w14:paraId="4CEB1113" w14:textId="77777777" w:rsidTr="00BC38FC">
        <w:tblPrEx>
          <w:tblW w:w="10066" w:type="dxa"/>
          <w:tblInd w:w="-426" w:type="dxa"/>
          <w:tblLayout w:type="fixed"/>
          <w:tblLook w:val="04A0"/>
        </w:tblPrEx>
        <w:trPr>
          <w:ins w:id="169" w:author="Sergejs Radioņenko" w:date="2022-06-28T02:19:00Z"/>
        </w:trPr>
        <w:tc>
          <w:tcPr>
            <w:tcW w:w="568" w:type="dxa"/>
          </w:tcPr>
          <w:p w:rsidR="002721DB" w:rsidP="00BC38FC" w14:paraId="0CB104EE" w14:textId="77777777">
            <w:pPr>
              <w:rPr>
                <w:ins w:id="170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721DB" w:rsidP="00BC38FC" w14:paraId="7E16D4B5" w14:textId="77777777">
            <w:pPr>
              <w:jc w:val="both"/>
              <w:rPr>
                <w:ins w:id="171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ins w:id="172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6.7. </w:t>
              </w:r>
            </w:ins>
            <w:ins w:id="173" w:author="Sergejs Radioņenko" w:date="2022-06-28T02:19:00Z">
              <w:r w:rsidRPr="00890331">
                <w:rPr>
                  <w:rFonts w:ascii="Times New Roman" w:hAnsi="Times New Roman" w:cs="Times New Roman"/>
                  <w:sz w:val="24"/>
                  <w:szCs w:val="24"/>
                </w:rPr>
                <w:t>Objekta telpā pie automātiskās ugunsgrēka atklāšanas un trauksmes signalizācijas sistēmas uztveršanas, kontroles un indikācijas iekārtas netiek uzglabāts ugunsaizsardzības sistēmas aizsargājamo telpu (zonu) saraksts vai grafisks aizsargājamo telpu (zonu) un s</w:t>
              </w:r>
            </w:ins>
            <w:ins w:id="174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istēmas tīklu attēlojumu telpās, </w:t>
              </w:r>
            </w:ins>
            <w:ins w:id="175" w:author="Sergejs Radioņenko" w:date="2022-06-28T02:19:00Z">
              <w:r w:rsidRPr="00890331">
                <w:rPr>
                  <w:rFonts w:ascii="Times New Roman" w:hAnsi="Times New Roman" w:cs="Times New Roman"/>
                  <w:sz w:val="24"/>
                  <w:szCs w:val="24"/>
                </w:rPr>
                <w:tab/>
                <w:t>kā rezultāta nav nodrošinātā Ugunsdrošības noteikumu 125.punkta</w:t>
              </w:r>
            </w:ins>
            <w:ins w:id="176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2.apakšpunkta</w:t>
              </w:r>
            </w:ins>
            <w:ins w:id="177" w:author="Sergejs Radioņenko" w:date="2022-06-28T02:19:00Z">
              <w:r w:rsidRPr="00890331">
                <w:rPr>
                  <w:rFonts w:ascii="Times New Roman" w:hAnsi="Times New Roman" w:cs="Times New Roman"/>
                  <w:sz w:val="24"/>
                  <w:szCs w:val="24"/>
                </w:rPr>
                <w:t xml:space="preserve"> prasību izpilde.</w:t>
              </w:r>
            </w:ins>
          </w:p>
        </w:tc>
      </w:tr>
      <w:tr w14:paraId="58F2CE54" w14:textId="77777777" w:rsidTr="00BC38FC">
        <w:tblPrEx>
          <w:tblW w:w="10066" w:type="dxa"/>
          <w:tblInd w:w="-426" w:type="dxa"/>
          <w:tblLayout w:type="fixed"/>
          <w:tblLook w:val="04A0"/>
        </w:tblPrEx>
        <w:trPr>
          <w:ins w:id="178" w:author="Sergejs Radioņenko" w:date="2022-06-28T02:19:00Z"/>
        </w:trPr>
        <w:tc>
          <w:tcPr>
            <w:tcW w:w="568" w:type="dxa"/>
          </w:tcPr>
          <w:p w:rsidR="002721DB" w:rsidP="00BC38FC" w14:paraId="70FAE057" w14:textId="77777777">
            <w:pPr>
              <w:rPr>
                <w:ins w:id="179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721DB" w:rsidP="00BC38FC" w14:paraId="637D4CA9" w14:textId="77777777">
            <w:pPr>
              <w:jc w:val="both"/>
              <w:rPr>
                <w:ins w:id="180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ins w:id="181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6.8. </w:t>
              </w:r>
            </w:ins>
            <w:ins w:id="182" w:author="Sergejs Radioņenko" w:date="2022-06-28T02:19:00Z">
              <w:r w:rsidRPr="00890331">
                <w:rPr>
                  <w:rFonts w:ascii="Times New Roman" w:hAnsi="Times New Roman" w:cs="Times New Roman"/>
                  <w:sz w:val="24"/>
                  <w:szCs w:val="24"/>
                </w:rPr>
                <w:t>Objekta telpā pie automātiskās ugunsgrēka atklāšanas un trauksmes signalizācijas sistēmas uztveršanas, kontroles un indikācijas iekārtas netiek uzglabāts ugunsaizsardzības sistēmas iedarbošanās gadījumu</w:t>
              </w:r>
            </w:ins>
            <w:ins w:id="183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un bojājumu uzskaites žurnāls, </w:t>
              </w:r>
            </w:ins>
            <w:ins w:id="184" w:author="Sergejs Radioņenko" w:date="2022-06-28T02:19:00Z">
              <w:r w:rsidRPr="00890331">
                <w:rPr>
                  <w:rFonts w:ascii="Times New Roman" w:hAnsi="Times New Roman" w:cs="Times New Roman"/>
                  <w:sz w:val="24"/>
                  <w:szCs w:val="24"/>
                </w:rPr>
                <w:t>kā rezultāta nav nodrošinātā Ugunsdrošības noteikumu 125.punkta 2.apakšpunkta prasību izpilde.</w:t>
              </w:r>
            </w:ins>
          </w:p>
        </w:tc>
      </w:tr>
      <w:tr w14:paraId="4CDB57A2" w14:textId="77777777" w:rsidTr="00BC38FC">
        <w:tblPrEx>
          <w:tblW w:w="10066" w:type="dxa"/>
          <w:tblInd w:w="-426" w:type="dxa"/>
          <w:tblLayout w:type="fixed"/>
          <w:tblLook w:val="04A0"/>
        </w:tblPrEx>
        <w:trPr>
          <w:ins w:id="185" w:author="Sergejs Radioņenko" w:date="2022-06-28T02:19:00Z"/>
        </w:trPr>
        <w:tc>
          <w:tcPr>
            <w:tcW w:w="568" w:type="dxa"/>
          </w:tcPr>
          <w:p w:rsidR="002721DB" w:rsidP="00BC38FC" w14:paraId="75E24BAC" w14:textId="77777777">
            <w:pPr>
              <w:rPr>
                <w:ins w:id="186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721DB" w:rsidP="00BC38FC" w14:paraId="057DF98D" w14:textId="77777777">
            <w:pPr>
              <w:jc w:val="both"/>
              <w:rPr>
                <w:ins w:id="187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ins w:id="188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>6.9.</w:t>
              </w:r>
            </w:ins>
            <w:ins w:id="189" w:author="Sergejs Radioņenko" w:date="2022-06-28T02:19:00Z">
              <w:r w:rsidRPr="00890331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ins>
            <w:ins w:id="190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No Objektā nav nodrošināts automātiskas ugunsgrēku atklāšanas un trauksmes signalizācijā sistēmas trauksmes signāls visa ēkā, </w:t>
              </w:r>
            </w:ins>
            <w:ins w:id="191" w:author="Sergejs Radioņenko" w:date="2022-06-28T02:19:00Z">
              <w:r w:rsidRPr="00006FFC">
                <w:rPr>
                  <w:rFonts w:ascii="Times New Roman" w:hAnsi="Times New Roman" w:cs="Times New Roman"/>
                  <w:sz w:val="24"/>
                  <w:szCs w:val="24"/>
                </w:rPr>
                <w:t xml:space="preserve">kas </w:t>
              </w:r>
            </w:ins>
            <w:ins w:id="192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>ne</w:t>
              </w:r>
            </w:ins>
            <w:ins w:id="193" w:author="Sergejs Radioņenko" w:date="2022-06-28T02:19:00Z">
              <w:r w:rsidRPr="00006FFC">
                <w:rPr>
                  <w:rFonts w:ascii="Times New Roman" w:hAnsi="Times New Roman" w:cs="Times New Roman"/>
                  <w:sz w:val="24"/>
                  <w:szCs w:val="24"/>
                </w:rPr>
                <w:t>atbilst normatīvajos aktos par būvniecību not</w:t>
              </w:r>
            </w:ins>
            <w:ins w:id="194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eiktajām ugunsdrošības prasībām, </w:t>
              </w:r>
            </w:ins>
            <w:ins w:id="195" w:author="Sergejs Radioņenko" w:date="2022-06-28T02:19:00Z">
              <w:r w:rsidRPr="00006FFC">
                <w:rPr>
                  <w:rFonts w:ascii="Times New Roman" w:hAnsi="Times New Roman" w:cs="Times New Roman"/>
                  <w:sz w:val="24"/>
                  <w:szCs w:val="24"/>
                </w:rPr>
                <w:t>kā rezultāta nav nodroši</w:t>
              </w:r>
            </w:ins>
            <w:ins w:id="196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>nātā Ugunsdrošības noteikumu 8.punkta</w:t>
              </w:r>
            </w:ins>
            <w:ins w:id="197" w:author="Sergejs Radioņenko" w:date="2022-06-28T02:19:00Z">
              <w:r w:rsidRPr="00006FFC">
                <w:rPr>
                  <w:rFonts w:ascii="Times New Roman" w:hAnsi="Times New Roman" w:cs="Times New Roman"/>
                  <w:sz w:val="24"/>
                  <w:szCs w:val="24"/>
                </w:rPr>
                <w:t xml:space="preserve"> prasību izpilde.</w:t>
              </w:r>
            </w:ins>
          </w:p>
        </w:tc>
      </w:tr>
      <w:tr w14:paraId="3004C9D0" w14:textId="77777777" w:rsidTr="00BC38FC">
        <w:tblPrEx>
          <w:tblW w:w="10066" w:type="dxa"/>
          <w:tblInd w:w="-426" w:type="dxa"/>
          <w:tblLayout w:type="fixed"/>
          <w:tblLook w:val="04A0"/>
        </w:tblPrEx>
        <w:trPr>
          <w:ins w:id="198" w:author="Sergejs Radioņenko" w:date="2022-06-28T02:19:00Z"/>
        </w:trPr>
        <w:tc>
          <w:tcPr>
            <w:tcW w:w="568" w:type="dxa"/>
          </w:tcPr>
          <w:p w:rsidR="002721DB" w:rsidP="00BC38FC" w14:paraId="15BDD1A6" w14:textId="77777777">
            <w:pPr>
              <w:rPr>
                <w:ins w:id="199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721DB" w:rsidP="00BC38FC" w14:paraId="2E208115" w14:textId="77777777">
            <w:pPr>
              <w:jc w:val="both"/>
              <w:rPr>
                <w:ins w:id="200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ins w:id="201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6.10. </w:t>
              </w:r>
            </w:ins>
            <w:ins w:id="202" w:author="Sergejs Radioņenko" w:date="2022-06-28T02:19:00Z">
              <w:r w:rsidRPr="00006FFC">
                <w:rPr>
                  <w:rFonts w:ascii="Times New Roman" w:hAnsi="Times New Roman" w:cs="Times New Roman"/>
                  <w:sz w:val="24"/>
                  <w:szCs w:val="24"/>
                </w:rPr>
                <w:t>Objektā pie evakuācijas izejas nav izvietota automātiskās ugunsgrēku atklāšanas un trauksmes signalizācijas sistēmas manuālās tālvadības iedarbināšanas ierīce (Latvijas standarts LVS CEN/TS 54-14 “Ugunsgrēka uztveršanas un ugunsgrēka signalizācijas sistēmas. 14.daļa: Norādījumi plānošanai, projektēšanai, montāžai, nodošanai ekspluatācijā, lietošanai un uzturēšan</w:t>
              </w:r>
            </w:ins>
            <w:ins w:id="203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ai darba kārtībā” 6.5.4.punkts), </w:t>
              </w:r>
            </w:ins>
            <w:ins w:id="204" w:author="Sergejs Radioņenko" w:date="2022-06-28T02:19:00Z">
              <w:r w:rsidRPr="00006FFC">
                <w:rPr>
                  <w:rFonts w:ascii="Times New Roman" w:hAnsi="Times New Roman" w:cs="Times New Roman"/>
                  <w:sz w:val="24"/>
                  <w:szCs w:val="24"/>
                </w:rPr>
                <w:t>kā rezultāta nav nodroši</w:t>
              </w:r>
            </w:ins>
            <w:ins w:id="205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>nātā Ugunsdrošības noteikumu 8.punkta</w:t>
              </w:r>
            </w:ins>
            <w:ins w:id="206" w:author="Sergejs Radioņenko" w:date="2022-06-28T02:19:00Z">
              <w:r w:rsidRPr="00006FFC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ins>
            <w:ins w:id="207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>prasību izpilde.</w:t>
              </w:r>
            </w:ins>
          </w:p>
        </w:tc>
      </w:tr>
      <w:tr w14:paraId="34314775" w14:textId="77777777" w:rsidTr="00BC38FC">
        <w:tblPrEx>
          <w:tblW w:w="10066" w:type="dxa"/>
          <w:tblInd w:w="-426" w:type="dxa"/>
          <w:tblLayout w:type="fixed"/>
          <w:tblLook w:val="04A0"/>
        </w:tblPrEx>
        <w:trPr>
          <w:ins w:id="208" w:author="Sergejs Radioņenko" w:date="2022-06-28T02:19:00Z"/>
        </w:trPr>
        <w:tc>
          <w:tcPr>
            <w:tcW w:w="568" w:type="dxa"/>
          </w:tcPr>
          <w:p w:rsidR="002721DB" w:rsidRPr="00070E23" w:rsidP="00BC38FC" w14:paraId="42BEF978" w14:textId="77777777">
            <w:pPr>
              <w:rPr>
                <w:ins w:id="209" w:author="Sergejs Radioņenko" w:date="2022-06-28T02:19:00Z"/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721DB" w:rsidRPr="00070E23" w:rsidP="00BC38FC" w14:paraId="33754052" w14:textId="77777777">
            <w:pPr>
              <w:rPr>
                <w:ins w:id="210" w:author="Sergejs Radioņenko" w:date="2022-06-28T02:19:00Z"/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972981" w14:textId="77777777" w:rsidTr="00BC38FC">
        <w:tblPrEx>
          <w:tblW w:w="10066" w:type="dxa"/>
          <w:tblInd w:w="-426" w:type="dxa"/>
          <w:tblLayout w:type="fixed"/>
          <w:tblLook w:val="04A0"/>
        </w:tblPrEx>
        <w:trPr>
          <w:ins w:id="211" w:author="Sergejs Radioņenko" w:date="2022-06-28T02:19:00Z"/>
        </w:trPr>
        <w:tc>
          <w:tcPr>
            <w:tcW w:w="568" w:type="dxa"/>
          </w:tcPr>
          <w:p w:rsidR="002721DB" w:rsidRPr="00E227D8" w:rsidP="00BC38FC" w14:paraId="618F19C9" w14:textId="77777777">
            <w:pPr>
              <w:rPr>
                <w:ins w:id="212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ins w:id="213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>7.</w:t>
              </w:r>
            </w:ins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721DB" w:rsidRPr="00E227D8" w:rsidP="00BC38FC" w14:paraId="49DD1C65" w14:textId="77777777">
            <w:pPr>
              <w:rPr>
                <w:ins w:id="214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ins w:id="215" w:author="Sergejs Radioņenko" w:date="2022-06-28T02:19:00Z">
              <w:r w:rsidRPr="00E227D8">
                <w:rPr>
                  <w:rFonts w:ascii="Times New Roman" w:hAnsi="Times New Roman" w:cs="Times New Roman"/>
                  <w:b/>
                  <w:sz w:val="24"/>
                </w:rPr>
                <w:t>Slēdziens:</w:t>
              </w:r>
            </w:ins>
            <w:ins w:id="216" w:author="Sergejs Radioņenko" w:date="2022-06-28T02:19:00Z">
              <w:r>
                <w:rPr>
                  <w:rFonts w:ascii="Times New Roman" w:hAnsi="Times New Roman" w:cs="Times New Roman"/>
                  <w:b/>
                  <w:sz w:val="24"/>
                </w:rPr>
                <w:t xml:space="preserve"> </w:t>
              </w:r>
            </w:ins>
            <w:ins w:id="217" w:author="Sergejs Radioņenko" w:date="2022-06-28T02:19:00Z">
              <w:r w:rsidRPr="00E11AC0">
                <w:rPr>
                  <w:rFonts w:ascii="Times New Roman" w:hAnsi="Times New Roman" w:cs="Times New Roman"/>
                  <w:sz w:val="24"/>
                </w:rPr>
                <w:t>Bērnu un jauniešu zinātnes skola “Laboratorium” bērnu dienas nometnei “Jauno</w:t>
              </w:r>
            </w:ins>
            <w:ins w:id="218" w:author="Sergejs Radioņenko" w:date="2022-06-28T02:19:00Z">
              <w:r>
                <w:rPr>
                  <w:rFonts w:ascii="Times New Roman" w:hAnsi="Times New Roman" w:cs="Times New Roman"/>
                  <w:sz w:val="24"/>
                </w:rPr>
                <w:t xml:space="preserve"> </w:t>
              </w:r>
            </w:ins>
          </w:p>
        </w:tc>
      </w:tr>
      <w:tr w14:paraId="2DC358E5" w14:textId="77777777" w:rsidTr="00BC38FC">
        <w:tblPrEx>
          <w:tblW w:w="10066" w:type="dxa"/>
          <w:tblInd w:w="-426" w:type="dxa"/>
          <w:tblLayout w:type="fixed"/>
          <w:tblLook w:val="04A0"/>
        </w:tblPrEx>
        <w:trPr>
          <w:ins w:id="219" w:author="Sergejs Radioņenko" w:date="2022-06-28T02:19:00Z"/>
        </w:trPr>
        <w:tc>
          <w:tcPr>
            <w:tcW w:w="568" w:type="dxa"/>
          </w:tcPr>
          <w:p w:rsidR="002721DB" w:rsidP="00BC38FC" w14:paraId="3C201966" w14:textId="77777777">
            <w:pPr>
              <w:rPr>
                <w:ins w:id="220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721DB" w:rsidRPr="00E227D8" w:rsidP="00BC38FC" w14:paraId="367B283C" w14:textId="77777777">
            <w:pPr>
              <w:rPr>
                <w:ins w:id="221" w:author="Sergejs Radioņenko" w:date="2022-06-28T02:19:00Z"/>
                <w:rFonts w:ascii="Times New Roman" w:hAnsi="Times New Roman" w:cs="Times New Roman"/>
                <w:b/>
                <w:sz w:val="24"/>
              </w:rPr>
            </w:pPr>
            <w:ins w:id="222" w:author="Sergejs Radioņenko" w:date="2022-06-28T02:19:00Z">
              <w:r w:rsidRPr="00E11AC0">
                <w:rPr>
                  <w:rFonts w:ascii="Times New Roman" w:hAnsi="Times New Roman" w:cs="Times New Roman"/>
                  <w:sz w:val="24"/>
                </w:rPr>
                <w:t>Zinātnieku Akadēmija 2022” paredzētās</w:t>
              </w:r>
            </w:ins>
            <w:ins w:id="223" w:author="Sergejs Radioņenko" w:date="2022-06-28T02:19:00Z">
              <w:r>
                <w:rPr>
                  <w:rFonts w:ascii="Times New Roman" w:hAnsi="Times New Roman" w:cs="Times New Roman"/>
                  <w:sz w:val="24"/>
                </w:rPr>
                <w:t xml:space="preserve"> telpas (4. stāva telpas)  neatbilst ugunsdrošības </w:t>
              </w:r>
            </w:ins>
          </w:p>
        </w:tc>
      </w:tr>
      <w:tr w14:paraId="2C3A3F89" w14:textId="77777777" w:rsidTr="00BC38FC">
        <w:tblPrEx>
          <w:tblW w:w="10066" w:type="dxa"/>
          <w:tblInd w:w="-426" w:type="dxa"/>
          <w:tblLayout w:type="fixed"/>
          <w:tblLook w:val="04A0"/>
        </w:tblPrEx>
        <w:trPr>
          <w:ins w:id="224" w:author="Sergejs Radioņenko" w:date="2022-06-28T02:19:00Z"/>
        </w:trPr>
        <w:tc>
          <w:tcPr>
            <w:tcW w:w="568" w:type="dxa"/>
          </w:tcPr>
          <w:p w:rsidR="002721DB" w:rsidP="00BC38FC" w14:paraId="3A360D87" w14:textId="77777777">
            <w:pPr>
              <w:rPr>
                <w:ins w:id="225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721DB" w:rsidRPr="00E11AC0" w:rsidP="00BC38FC" w14:paraId="46B1C0B2" w14:textId="77777777">
            <w:pPr>
              <w:rPr>
                <w:ins w:id="226" w:author="Sergejs Radioņenko" w:date="2022-06-28T02:19:00Z"/>
                <w:rFonts w:ascii="Times New Roman" w:hAnsi="Times New Roman" w:cs="Times New Roman"/>
                <w:sz w:val="24"/>
              </w:rPr>
            </w:pPr>
            <w:ins w:id="227" w:author="Sergejs Radioņenko" w:date="2022-06-28T02:19:00Z">
              <w:r>
                <w:rPr>
                  <w:rFonts w:ascii="Times New Roman" w:hAnsi="Times New Roman" w:cs="Times New Roman"/>
                  <w:sz w:val="24"/>
                </w:rPr>
                <w:t>prasībām.</w:t>
              </w:r>
            </w:ins>
            <w:bookmarkStart w:id="228" w:name="_GoBack"/>
            <w:bookmarkEnd w:id="228"/>
          </w:p>
        </w:tc>
      </w:tr>
      <w:tr w14:paraId="2FFF4144" w14:textId="77777777" w:rsidTr="00BC38FC">
        <w:tblPrEx>
          <w:tblW w:w="10066" w:type="dxa"/>
          <w:tblInd w:w="-426" w:type="dxa"/>
          <w:tblLayout w:type="fixed"/>
          <w:tblLook w:val="04A0"/>
        </w:tblPrEx>
        <w:trPr>
          <w:ins w:id="229" w:author="Sergejs Radioņenko" w:date="2022-06-28T02:19:00Z"/>
        </w:trPr>
        <w:tc>
          <w:tcPr>
            <w:tcW w:w="568" w:type="dxa"/>
          </w:tcPr>
          <w:p w:rsidR="002721DB" w:rsidRPr="00070E23" w:rsidP="00BC38FC" w14:paraId="51A44090" w14:textId="77777777">
            <w:pPr>
              <w:rPr>
                <w:ins w:id="230" w:author="Sergejs Radioņenko" w:date="2022-06-28T02:19:00Z"/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721DB" w:rsidRPr="00070E23" w:rsidP="00BC38FC" w14:paraId="254DAD54" w14:textId="77777777">
            <w:pPr>
              <w:rPr>
                <w:ins w:id="231" w:author="Sergejs Radioņenko" w:date="2022-06-28T02:19:00Z"/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47EC8F" w14:textId="77777777" w:rsidTr="00BC38FC">
        <w:tblPrEx>
          <w:tblW w:w="10066" w:type="dxa"/>
          <w:tblInd w:w="-426" w:type="dxa"/>
          <w:tblLayout w:type="fixed"/>
          <w:tblLook w:val="04A0"/>
        </w:tblPrEx>
        <w:trPr>
          <w:ins w:id="232" w:author="Sergejs Radioņenko" w:date="2022-06-28T02:19:00Z"/>
        </w:trPr>
        <w:tc>
          <w:tcPr>
            <w:tcW w:w="568" w:type="dxa"/>
          </w:tcPr>
          <w:p w:rsidR="002721DB" w:rsidRPr="00E227D8" w:rsidP="00BC38FC" w14:paraId="6E7787B2" w14:textId="77777777">
            <w:pPr>
              <w:rPr>
                <w:ins w:id="233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ins w:id="234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>8.</w:t>
              </w:r>
            </w:ins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721DB" w:rsidRPr="00E227D8" w:rsidP="00BC38FC" w14:paraId="7A9DA821" w14:textId="77777777">
            <w:pPr>
              <w:rPr>
                <w:ins w:id="235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ins w:id="236" w:author="Sergejs Radioņenko" w:date="2022-06-28T02:19:00Z">
              <w:r w:rsidRPr="00E227D8">
                <w:rPr>
                  <w:rFonts w:ascii="Times New Roman" w:hAnsi="Times New Roman" w:cs="Times New Roman"/>
                  <w:sz w:val="24"/>
                </w:rPr>
                <w:t>Atzinums izsniegts saskaņā ar:</w:t>
              </w:r>
            </w:ins>
            <w:ins w:id="237" w:author="Sergejs Radioņenko" w:date="2022-06-28T02:19:00Z">
              <w:r>
                <w:rPr>
                  <w:rFonts w:ascii="Times New Roman" w:hAnsi="Times New Roman" w:cs="Times New Roman"/>
                  <w:sz w:val="24"/>
                </w:rPr>
                <w:t xml:space="preserve"> </w:t>
              </w:r>
            </w:ins>
            <w:ins w:id="238" w:author="Sergejs Radioņenko" w:date="2022-06-28T02:19:00Z">
              <w:r w:rsidRPr="00D65FC2">
                <w:rPr>
                  <w:rFonts w:ascii="Times New Roman" w:hAnsi="Times New Roman" w:cs="Times New Roman"/>
                  <w:sz w:val="24"/>
                </w:rPr>
                <w:t>Ministru kabineta 2009.gada 1.septembra</w:t>
              </w:r>
            </w:ins>
            <w:ins w:id="239" w:author="Sergejs Radioņenko" w:date="2022-06-28T02:19:00Z">
              <w:r>
                <w:rPr>
                  <w:rFonts w:ascii="Times New Roman" w:hAnsi="Times New Roman" w:cs="Times New Roman"/>
                  <w:sz w:val="24"/>
                </w:rPr>
                <w:t xml:space="preserve"> </w:t>
              </w:r>
            </w:ins>
            <w:ins w:id="240" w:author="Sergejs Radioņenko" w:date="2022-06-28T02:19:00Z">
              <w:r w:rsidRPr="00D65FC2">
                <w:rPr>
                  <w:rFonts w:ascii="Times New Roman" w:hAnsi="Times New Roman" w:cs="Times New Roman"/>
                  <w:sz w:val="24"/>
                </w:rPr>
                <w:t>noteikumu Nr.981 „Bērnu nometņu organizēšanas un darbības kārtība”</w:t>
              </w:r>
            </w:ins>
            <w:ins w:id="241" w:author="Sergejs Radioņenko" w:date="2022-06-28T02:19:00Z">
              <w:r>
                <w:rPr>
                  <w:rFonts w:ascii="Times New Roman" w:hAnsi="Times New Roman" w:cs="Times New Roman"/>
                  <w:sz w:val="24"/>
                </w:rPr>
                <w:t xml:space="preserve"> </w:t>
              </w:r>
            </w:ins>
            <w:ins w:id="242" w:author="Sergejs Radioņenko" w:date="2022-06-28T02:19:00Z">
              <w:r w:rsidRPr="00D65FC2">
                <w:rPr>
                  <w:rFonts w:ascii="Times New Roman" w:hAnsi="Times New Roman" w:cs="Times New Roman"/>
                  <w:sz w:val="24"/>
                </w:rPr>
                <w:t>8.5.apakšpukta prasībām.</w:t>
              </w:r>
            </w:ins>
          </w:p>
        </w:tc>
      </w:tr>
      <w:tr w14:paraId="6C73CB8B" w14:textId="77777777" w:rsidTr="00BC38FC">
        <w:tblPrEx>
          <w:tblW w:w="10066" w:type="dxa"/>
          <w:tblInd w:w="-426" w:type="dxa"/>
          <w:tblLayout w:type="fixed"/>
          <w:tblLook w:val="04A0"/>
        </w:tblPrEx>
        <w:trPr>
          <w:ins w:id="243" w:author="Sergejs Radioņenko" w:date="2022-06-28T02:19:00Z"/>
        </w:trPr>
        <w:tc>
          <w:tcPr>
            <w:tcW w:w="568" w:type="dxa"/>
          </w:tcPr>
          <w:p w:rsidR="002721DB" w:rsidRPr="00070E23" w:rsidP="00BC38FC" w14:paraId="1B4AD316" w14:textId="77777777">
            <w:pPr>
              <w:rPr>
                <w:ins w:id="244" w:author="Sergejs Radioņenko" w:date="2022-06-28T02:19:00Z"/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721DB" w:rsidRPr="00070E23" w:rsidP="00BC38FC" w14:paraId="2090C21E" w14:textId="77777777">
            <w:pPr>
              <w:spacing w:after="40"/>
              <w:jc w:val="center"/>
              <w:rPr>
                <w:ins w:id="245" w:author="Sergejs Radioņenko" w:date="2022-06-28T02:19:00Z"/>
                <w:rFonts w:ascii="Times New Roman" w:hAnsi="Times New Roman" w:cs="Times New Roman"/>
                <w:sz w:val="16"/>
                <w:szCs w:val="16"/>
              </w:rPr>
            </w:pPr>
            <w:ins w:id="246" w:author="Sergejs Radioņenko" w:date="2022-06-28T02:19:00Z">
              <w:r w:rsidRPr="00070E23">
                <w:rPr>
                  <w:rFonts w:ascii="Times New Roman" w:hAnsi="Times New Roman" w:cs="Times New Roman"/>
                  <w:sz w:val="16"/>
                  <w:szCs w:val="16"/>
                </w:rPr>
                <w:t>(normatīvais akts un punkts saskaņā ar kuru izdots atzinums)</w:t>
              </w:r>
            </w:ins>
          </w:p>
        </w:tc>
      </w:tr>
      <w:tr w14:paraId="4242AD91" w14:textId="77777777" w:rsidTr="00BC38FC">
        <w:tblPrEx>
          <w:tblW w:w="10066" w:type="dxa"/>
          <w:tblInd w:w="-426" w:type="dxa"/>
          <w:tblLayout w:type="fixed"/>
          <w:tblLook w:val="04A0"/>
        </w:tblPrEx>
        <w:trPr>
          <w:ins w:id="247" w:author="Sergejs Radioņenko" w:date="2022-06-28T02:19:00Z"/>
        </w:trPr>
        <w:tc>
          <w:tcPr>
            <w:tcW w:w="568" w:type="dxa"/>
          </w:tcPr>
          <w:p w:rsidR="002721DB" w:rsidRPr="00E227D8" w:rsidP="00BC38FC" w14:paraId="31547AC0" w14:textId="77777777">
            <w:pPr>
              <w:rPr>
                <w:ins w:id="248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ins w:id="249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>9.</w:t>
              </w:r>
            </w:ins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721DB" w:rsidRPr="00E227D8" w:rsidP="00BC38FC" w14:paraId="10F5D6EB" w14:textId="77777777">
            <w:pPr>
              <w:rPr>
                <w:ins w:id="250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ins w:id="251" w:author="Sergejs Radioņenko" w:date="2022-06-28T02:19:00Z">
              <w:r w:rsidRPr="00E227D8">
                <w:rPr>
                  <w:rFonts w:ascii="Times New Roman" w:hAnsi="Times New Roman" w:cs="Times New Roman"/>
                  <w:sz w:val="24"/>
                </w:rPr>
                <w:t>Atzinumu paredzēts iesniegt:</w:t>
              </w:r>
            </w:ins>
            <w:ins w:id="252" w:author="Sergejs Radioņenko" w:date="2022-06-28T02:19:00Z">
              <w:r>
                <w:rPr>
                  <w:rFonts w:ascii="Times New Roman" w:hAnsi="Times New Roman" w:cs="Times New Roman"/>
                  <w:sz w:val="24"/>
                </w:rPr>
                <w:t xml:space="preserve"> </w:t>
              </w:r>
            </w:ins>
            <w:ins w:id="253" w:author="Sergejs Radioņenko" w:date="2022-06-28T02:19:00Z">
              <w:r w:rsidRPr="00D65FC2">
                <w:rPr>
                  <w:rFonts w:ascii="Times New Roman" w:hAnsi="Times New Roman" w:cs="Times New Roman"/>
                  <w:sz w:val="24"/>
                </w:rPr>
                <w:t>Valsts izglītības satura centram.</w:t>
              </w:r>
            </w:ins>
          </w:p>
        </w:tc>
      </w:tr>
      <w:tr w14:paraId="5C06CC9C" w14:textId="77777777" w:rsidTr="00BC38FC">
        <w:tblPrEx>
          <w:tblW w:w="10066" w:type="dxa"/>
          <w:tblInd w:w="-426" w:type="dxa"/>
          <w:tblLayout w:type="fixed"/>
          <w:tblLook w:val="04A0"/>
        </w:tblPrEx>
        <w:trPr>
          <w:trHeight w:val="603"/>
          <w:ins w:id="254" w:author="Sergejs Radioņenko" w:date="2022-06-28T02:19:00Z"/>
        </w:trPr>
        <w:tc>
          <w:tcPr>
            <w:tcW w:w="568" w:type="dxa"/>
          </w:tcPr>
          <w:p w:rsidR="002721DB" w:rsidRPr="00070E23" w:rsidP="00BC38FC" w14:paraId="1309765C" w14:textId="77777777">
            <w:pPr>
              <w:rPr>
                <w:ins w:id="255" w:author="Sergejs Radioņenko" w:date="2022-06-28T02:19:00Z"/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721DB" w:rsidRPr="00070E23" w:rsidP="00BC38FC" w14:paraId="6D0E635D" w14:textId="77777777">
            <w:pPr>
              <w:jc w:val="center"/>
              <w:rPr>
                <w:ins w:id="256" w:author="Sergejs Radioņenko" w:date="2022-06-28T02:19:00Z"/>
                <w:rFonts w:ascii="Times New Roman" w:hAnsi="Times New Roman" w:cs="Times New Roman"/>
                <w:sz w:val="16"/>
                <w:szCs w:val="16"/>
              </w:rPr>
            </w:pPr>
            <w:ins w:id="257" w:author="Sergejs Radioņenko" w:date="2022-06-28T02:19:00Z">
              <w:r w:rsidRPr="00070E23">
                <w:rPr>
                  <w:rFonts w:ascii="Times New Roman" w:hAnsi="Times New Roman" w:cs="Times New Roman"/>
                  <w:sz w:val="16"/>
                  <w:szCs w:val="16"/>
                </w:rPr>
                <w:t>(iestādes vai institūcijas nosaukums, kur paredzēts iesniegt atzinumu)</w:t>
              </w:r>
            </w:ins>
          </w:p>
        </w:tc>
      </w:tr>
    </w:tbl>
    <w:p w:rsidR="002721DB" w:rsidP="002721DB" w14:paraId="0BE4772F" w14:textId="77777777">
      <w:pPr>
        <w:spacing w:after="0"/>
        <w:ind w:firstLine="567"/>
        <w:rPr>
          <w:ins w:id="258" w:author="Sergejs Radioņenko" w:date="2022-06-28T02:19:00Z"/>
          <w:rFonts w:ascii="Times New Roman" w:hAnsi="Times New Roman" w:cs="Times New Roman"/>
          <w:sz w:val="24"/>
        </w:rPr>
      </w:pPr>
      <w:ins w:id="259" w:author="Sergejs Radioņenko" w:date="2022-06-28T02:19:00Z">
        <w:r w:rsidRPr="007D2C05">
          <w:rPr>
            <w:rFonts w:ascii="Times New Roman" w:hAnsi="Times New Roman" w:cs="Times New Roman"/>
            <w:sz w:val="24"/>
          </w:rPr>
          <w:t>Atzinums iesniegšanai derīgs sešus mēnešus.</w:t>
        </w:r>
      </w:ins>
    </w:p>
    <w:p w:rsidR="002721DB" w:rsidRPr="007D2C05" w:rsidP="002721DB" w14:paraId="56BCF8E0" w14:textId="77777777">
      <w:pPr>
        <w:spacing w:after="0"/>
        <w:ind w:firstLine="567"/>
        <w:rPr>
          <w:ins w:id="260" w:author="Sergejs Radioņenko" w:date="2022-06-28T02:19:00Z"/>
          <w:rFonts w:ascii="Times New Roman" w:hAnsi="Times New Roman" w:cs="Times New Roman"/>
          <w:sz w:val="24"/>
        </w:rPr>
      </w:pPr>
    </w:p>
    <w:p w:rsidR="002721DB" w:rsidRPr="007D2C05" w:rsidP="002721DB" w14:paraId="2AA4890F" w14:textId="77777777">
      <w:pPr>
        <w:ind w:firstLine="567"/>
        <w:rPr>
          <w:ins w:id="261" w:author="Sergejs Radioņenko" w:date="2022-06-28T02:19:00Z"/>
          <w:rFonts w:ascii="Times New Roman" w:hAnsi="Times New Roman" w:cs="Times New Roman"/>
          <w:sz w:val="24"/>
          <w:szCs w:val="24"/>
        </w:rPr>
      </w:pPr>
      <w:ins w:id="262" w:author="Sergejs Radioņenko" w:date="2022-06-28T02:19:00Z">
        <w:r w:rsidRPr="007D2C05">
          <w:rPr>
            <w:rFonts w:ascii="Times New Roman" w:hAnsi="Times New Roman" w:cs="Times New Roman"/>
            <w:sz w:val="24"/>
            <w:szCs w:val="24"/>
          </w:rPr>
          <w:t>Atzinumu var apstrīdēt viena mēneša laikā no tā spēkā stāšanās dienas augstākstāvošai amatpersonai:</w:t>
        </w:r>
      </w:ins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585C7187" w14:textId="77777777" w:rsidTr="00BC38FC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ins w:id="263" w:author="Sergejs Radioņenko" w:date="2022-06-28T02:19:00Z"/>
        </w:trPr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2721DB" w:rsidRPr="00B245E2" w:rsidP="00BC38FC" w14:paraId="052ADC92" w14:textId="77777777">
            <w:pPr>
              <w:rPr>
                <w:ins w:id="264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ins w:id="265" w:author="Sergejs Radioņenko" w:date="2022-06-28T02:19:00Z">
              <w:r>
                <w:rPr>
                  <w:rFonts w:ascii="Times New Roman" w:hAnsi="Times New Roman"/>
                  <w:color w:val="000000"/>
                  <w:sz w:val="24"/>
                  <w:szCs w:val="24"/>
                </w:rPr>
                <w:t>Valsts ugunsdzēsības un glābšanas dienesta</w:t>
              </w:r>
            </w:ins>
            <w:ins w:id="266" w:author="Sergejs Radioņenko" w:date="2022-06-28T02:19:00Z">
              <w:r w:rsidRPr="005D1C44">
                <w:rPr>
                  <w:rFonts w:ascii="Times New Roman" w:hAnsi="Times New Roman"/>
                  <w:color w:val="000000"/>
                  <w:sz w:val="24"/>
                  <w:szCs w:val="24"/>
                </w:rPr>
                <w:t xml:space="preserve"> </w:t>
              </w:r>
            </w:ins>
            <w:ins w:id="267" w:author="Sergejs Radioņenko" w:date="2022-06-28T02:19:00Z">
              <w:r>
                <w:rPr>
                  <w:rFonts w:ascii="Times New Roman" w:hAnsi="Times New Roman"/>
                  <w:color w:val="000000"/>
                  <w:sz w:val="24"/>
                  <w:szCs w:val="24"/>
                </w:rPr>
                <w:t xml:space="preserve">Rīgas reģiona pārvaldes </w:t>
              </w:r>
            </w:ins>
            <w:ins w:id="268" w:author="Sergejs Radioņenko" w:date="2022-06-28T02:19:00Z">
              <w:r w:rsidRPr="005D1C44">
                <w:rPr>
                  <w:rFonts w:ascii="Times New Roman" w:hAnsi="Times New Roman"/>
                  <w:color w:val="000000"/>
                  <w:sz w:val="24"/>
                  <w:szCs w:val="24"/>
                </w:rPr>
                <w:t xml:space="preserve">priekšniekam, </w:t>
              </w:r>
            </w:ins>
          </w:p>
        </w:tc>
      </w:tr>
      <w:tr w14:paraId="50D02E62" w14:textId="77777777" w:rsidTr="00BC38FC">
        <w:tblPrEx>
          <w:tblW w:w="9922" w:type="dxa"/>
          <w:tblInd w:w="-400" w:type="dxa"/>
          <w:tblLook w:val="04A0"/>
        </w:tblPrEx>
        <w:trPr>
          <w:ins w:id="269" w:author="Sergejs Radioņenko" w:date="2022-06-28T02:19:00Z"/>
        </w:trPr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2721DB" w:rsidRPr="005D1C44" w:rsidP="00BC38FC" w14:paraId="6D7C337D" w14:textId="77777777">
            <w:pPr>
              <w:rPr>
                <w:ins w:id="270" w:author="Sergejs Radioņenko" w:date="2022-06-28T02:19:00Z"/>
                <w:rFonts w:ascii="Times New Roman" w:hAnsi="Times New Roman"/>
                <w:color w:val="000000"/>
                <w:sz w:val="24"/>
                <w:szCs w:val="24"/>
              </w:rPr>
            </w:pPr>
            <w:ins w:id="271" w:author="Sergejs Radioņenko" w:date="2022-06-28T02:19:00Z">
              <w:r>
                <w:rPr>
                  <w:rFonts w:ascii="Times New Roman" w:hAnsi="Times New Roman"/>
                  <w:color w:val="000000"/>
                  <w:sz w:val="24"/>
                  <w:szCs w:val="24"/>
                </w:rPr>
                <w:t>Jaunpils ielā 13, Rīgā, LV-1002</w:t>
              </w:r>
            </w:ins>
            <w:ins w:id="272" w:author="Sergejs Radioņenko" w:date="2022-06-28T02:19:00Z">
              <w:r w:rsidRPr="00E60393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ins>
          </w:p>
        </w:tc>
      </w:tr>
      <w:tr w14:paraId="0068F48A" w14:textId="77777777" w:rsidTr="00BC38FC">
        <w:tblPrEx>
          <w:tblW w:w="9922" w:type="dxa"/>
          <w:tblInd w:w="-400" w:type="dxa"/>
          <w:tblLook w:val="04A0"/>
        </w:tblPrEx>
        <w:trPr>
          <w:ins w:id="273" w:author="Sergejs Radioņenko" w:date="2022-06-28T02:19:00Z"/>
        </w:trPr>
        <w:tc>
          <w:tcPr>
            <w:tcW w:w="9922" w:type="dxa"/>
            <w:tcBorders>
              <w:top w:val="single" w:sz="4" w:space="0" w:color="auto"/>
            </w:tcBorders>
          </w:tcPr>
          <w:p w:rsidR="002721DB" w:rsidRPr="00B245E2" w:rsidP="00BC38FC" w14:paraId="5D9035B3" w14:textId="77777777">
            <w:pPr>
              <w:jc w:val="center"/>
              <w:rPr>
                <w:ins w:id="274" w:author="Sergejs Radioņenko" w:date="2022-06-28T02:19:00Z"/>
                <w:rFonts w:ascii="Times New Roman" w:hAnsi="Times New Roman" w:cs="Times New Roman"/>
                <w:sz w:val="16"/>
                <w:szCs w:val="28"/>
              </w:rPr>
            </w:pPr>
            <w:ins w:id="275" w:author="Sergejs Radioņenko" w:date="2022-06-28T02:19:00Z">
              <w:r w:rsidRPr="00B245E2">
                <w:rPr>
                  <w:rFonts w:ascii="Times New Roman" w:hAnsi="Times New Roman" w:cs="Times New Roman"/>
                  <w:sz w:val="16"/>
                  <w:szCs w:val="28"/>
                </w:rPr>
                <w:t>(amatpersonas amats un adrese)</w:t>
              </w:r>
            </w:ins>
          </w:p>
        </w:tc>
      </w:tr>
    </w:tbl>
    <w:p w:rsidR="002721DB" w:rsidP="002721DB" w14:paraId="557A03CF" w14:textId="77777777">
      <w:pPr>
        <w:spacing w:after="0"/>
        <w:rPr>
          <w:ins w:id="276" w:author="Sergejs Radioņenko" w:date="2022-06-28T02:19:00Z"/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520AB77D" w14:textId="77777777" w:rsidTr="00BC38FC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  <w:ins w:id="277" w:author="Sergejs Radioņenko" w:date="2022-06-28T02:19:00Z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2721DB" w:rsidRPr="007D2C05" w:rsidP="00BC38FC" w14:paraId="44F10673" w14:textId="77777777">
            <w:pPr>
              <w:jc w:val="center"/>
              <w:rPr>
                <w:ins w:id="278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ins w:id="279" w:author="Sergejs Radioņenko" w:date="2022-06-28T02:19:00Z">
              <w:r w:rsidRPr="00124D71">
                <w:rPr>
                  <w:rFonts w:ascii="Times New Roman" w:hAnsi="Times New Roman" w:cs="Times New Roman"/>
                  <w:sz w:val="24"/>
                  <w:szCs w:val="24"/>
                </w:rPr>
                <w:t xml:space="preserve">Valsts ugunsdzēsības un glābšanas dienesta Rīgas reģiona pārvaldes </w:t>
              </w:r>
            </w:ins>
            <w:ins w:id="280" w:author="Sergejs Radioņenko" w:date="2022-06-28T02:19:00Z">
              <w:r w:rsidRPr="00D65FC2">
                <w:rPr>
                  <w:rFonts w:ascii="Times New Roman" w:hAnsi="Times New Roman" w:cs="Times New Roman"/>
                  <w:sz w:val="24"/>
                  <w:szCs w:val="24"/>
                </w:rPr>
                <w:t>Ugunsdrošības uzraudzības un civilās aizsardzības nodaļas inspektors</w:t>
              </w:r>
            </w:ins>
          </w:p>
        </w:tc>
        <w:tc>
          <w:tcPr>
            <w:tcW w:w="284" w:type="dxa"/>
            <w:vAlign w:val="bottom"/>
          </w:tcPr>
          <w:p w:rsidR="002721DB" w:rsidRPr="007D2C05" w:rsidP="00BC38FC" w14:paraId="6D91415E" w14:textId="77777777">
            <w:pPr>
              <w:rPr>
                <w:ins w:id="281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2721DB" w:rsidRPr="007D2C05" w:rsidP="00BC38FC" w14:paraId="788599F2" w14:textId="77777777">
            <w:pPr>
              <w:jc w:val="center"/>
              <w:rPr>
                <w:ins w:id="282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2721DB" w:rsidRPr="007D2C05" w:rsidP="00BC38FC" w14:paraId="386FE136" w14:textId="77777777">
            <w:pPr>
              <w:rPr>
                <w:ins w:id="283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2721DB" w:rsidRPr="007D2C05" w:rsidP="00BC38FC" w14:paraId="371F97AE" w14:textId="77777777">
            <w:pPr>
              <w:jc w:val="center"/>
              <w:rPr>
                <w:ins w:id="284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ins w:id="285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Sergejs </w:t>
              </w:r>
            </w:ins>
            <w:ins w:id="286" w:author="Sergejs Radioņenko" w:date="2022-06-28T02:19:00Z">
              <w:r w:rsidRPr="007D554D">
                <w:rPr>
                  <w:rFonts w:ascii="Times New Roman" w:hAnsi="Times New Roman" w:cs="Times New Roman"/>
                  <w:sz w:val="24"/>
                  <w:szCs w:val="24"/>
                </w:rPr>
                <w:t>Radioņenko</w:t>
              </w:r>
            </w:ins>
          </w:p>
        </w:tc>
      </w:tr>
      <w:tr w14:paraId="1B648DAA" w14:textId="77777777" w:rsidTr="00BC38FC">
        <w:tblPrEx>
          <w:tblW w:w="9922" w:type="dxa"/>
          <w:tblInd w:w="-400" w:type="dxa"/>
          <w:tblLayout w:type="fixed"/>
          <w:tblLook w:val="04A0"/>
        </w:tblPrEx>
        <w:trPr>
          <w:cantSplit/>
          <w:ins w:id="287" w:author="Sergejs Radioņenko" w:date="2022-06-28T02:19:00Z"/>
        </w:trPr>
        <w:tc>
          <w:tcPr>
            <w:tcW w:w="4364" w:type="dxa"/>
            <w:tcBorders>
              <w:top w:val="single" w:sz="4" w:space="0" w:color="auto"/>
            </w:tcBorders>
          </w:tcPr>
          <w:p w:rsidR="002721DB" w:rsidRPr="00B245E2" w:rsidP="00BC38FC" w14:paraId="002E28FB" w14:textId="77777777">
            <w:pPr>
              <w:jc w:val="center"/>
              <w:rPr>
                <w:ins w:id="288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ins w:id="289" w:author="Sergejs Radioņenko" w:date="2022-06-28T02:19:00Z">
              <w:r w:rsidRPr="00B245E2">
                <w:rPr>
                  <w:rFonts w:ascii="Times New Roman" w:hAnsi="Times New Roman" w:cs="Times New Roman"/>
                  <w:sz w:val="16"/>
                </w:rPr>
                <w:t>(amatpersona</w:t>
              </w:r>
            </w:ins>
            <w:ins w:id="290" w:author="Sergejs Radioņenko" w:date="2022-06-28T02:19:00Z">
              <w:r>
                <w:rPr>
                  <w:rFonts w:ascii="Times New Roman" w:hAnsi="Times New Roman" w:cs="Times New Roman"/>
                  <w:sz w:val="16"/>
                </w:rPr>
                <w:t>s amats</w:t>
              </w:r>
            </w:ins>
            <w:ins w:id="291" w:author="Sergejs Radioņenko" w:date="2022-06-28T02:19:00Z">
              <w:r w:rsidRPr="00B245E2">
                <w:rPr>
                  <w:rFonts w:ascii="Times New Roman" w:hAnsi="Times New Roman" w:cs="Times New Roman"/>
                  <w:sz w:val="16"/>
                </w:rPr>
                <w:t>)</w:t>
              </w:r>
            </w:ins>
          </w:p>
        </w:tc>
        <w:tc>
          <w:tcPr>
            <w:tcW w:w="284" w:type="dxa"/>
          </w:tcPr>
          <w:p w:rsidR="002721DB" w:rsidRPr="00B245E2" w:rsidP="00BC38FC" w14:paraId="05E6CE40" w14:textId="77777777">
            <w:pPr>
              <w:jc w:val="center"/>
              <w:rPr>
                <w:ins w:id="292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721DB" w:rsidRPr="00B245E2" w:rsidP="00BC38FC" w14:paraId="02830F0C" w14:textId="77777777">
            <w:pPr>
              <w:jc w:val="center"/>
              <w:rPr>
                <w:ins w:id="293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ins w:id="294" w:author="Sergejs Radioņenko" w:date="2022-06-28T02:19:00Z">
              <w:r w:rsidRPr="00B245E2">
                <w:rPr>
                  <w:rFonts w:ascii="Times New Roman" w:hAnsi="Times New Roman" w:cs="Times New Roman"/>
                  <w:sz w:val="16"/>
                </w:rPr>
                <w:t>(paraksts)</w:t>
              </w:r>
            </w:ins>
          </w:p>
        </w:tc>
        <w:tc>
          <w:tcPr>
            <w:tcW w:w="283" w:type="dxa"/>
          </w:tcPr>
          <w:p w:rsidR="002721DB" w:rsidRPr="00B245E2" w:rsidP="00BC38FC" w14:paraId="78E4FE22" w14:textId="77777777">
            <w:pPr>
              <w:jc w:val="center"/>
              <w:rPr>
                <w:ins w:id="295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2721DB" w:rsidRPr="00B245E2" w:rsidP="00BC38FC" w14:paraId="03F64FEB" w14:textId="77777777">
            <w:pPr>
              <w:jc w:val="center"/>
              <w:rPr>
                <w:ins w:id="296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ins w:id="297" w:author="Sergejs Radioņenko" w:date="2022-06-28T02:19:00Z">
              <w:r>
                <w:rPr>
                  <w:rFonts w:ascii="Times New Roman" w:hAnsi="Times New Roman" w:cs="Times New Roman"/>
                  <w:sz w:val="16"/>
                </w:rPr>
                <w:t>(v.</w:t>
              </w:r>
            </w:ins>
            <w:ins w:id="298" w:author="Sergejs Radioņenko" w:date="2022-06-28T02:19:00Z">
              <w:r w:rsidRPr="00B245E2">
                <w:rPr>
                  <w:rFonts w:ascii="Times New Roman" w:hAnsi="Times New Roman" w:cs="Times New Roman"/>
                  <w:sz w:val="16"/>
                </w:rPr>
                <w:t xml:space="preserve"> uzvārds)</w:t>
              </w:r>
            </w:ins>
          </w:p>
        </w:tc>
      </w:tr>
    </w:tbl>
    <w:p w:rsidR="002721DB" w:rsidP="002721DB" w14:paraId="7B9B7B6F" w14:textId="77777777">
      <w:pPr>
        <w:rPr>
          <w:ins w:id="299" w:author="Sergejs Radioņenko" w:date="2022-06-28T02:19:00Z"/>
          <w:rFonts w:ascii="Times New Roman" w:hAnsi="Times New Roman" w:cs="Times New Roman"/>
          <w:sz w:val="24"/>
          <w:szCs w:val="24"/>
        </w:rPr>
      </w:pPr>
    </w:p>
    <w:p w:rsidR="002721DB" w:rsidP="002721DB" w14:paraId="16DB58DF" w14:textId="77777777">
      <w:pPr>
        <w:ind w:firstLine="567"/>
        <w:rPr>
          <w:ins w:id="300" w:author="Sergejs Radioņenko" w:date="2022-06-28T02:19:00Z"/>
          <w:rFonts w:ascii="Times New Roman" w:hAnsi="Times New Roman" w:cs="Times New Roman"/>
          <w:sz w:val="24"/>
          <w:szCs w:val="24"/>
        </w:rPr>
      </w:pPr>
      <w:ins w:id="301" w:author="Sergejs Radioņenko" w:date="2022-06-28T02:19:00Z">
        <w:r w:rsidRPr="007D2C05">
          <w:rPr>
            <w:rFonts w:ascii="Times New Roman" w:hAnsi="Times New Roman" w:cs="Times New Roman"/>
            <w:sz w:val="24"/>
            <w:szCs w:val="24"/>
          </w:rPr>
          <w:t>Atzinumu saņēmu:</w:t>
        </w:r>
      </w:ins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06DF147" w14:textId="77777777" w:rsidTr="00BC38FC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ins w:id="302" w:author="Sergejs Radioņenko" w:date="2022-06-28T02:19:00Z"/>
        </w:trPr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2721DB" w:rsidP="00BC38FC" w14:paraId="77ED2D1D" w14:textId="77777777">
            <w:pPr>
              <w:rPr>
                <w:ins w:id="303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2721DB" w:rsidP="00BC38FC" w14:paraId="60E8A406" w14:textId="77777777">
            <w:pPr>
              <w:rPr>
                <w:ins w:id="304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2721DB" w:rsidP="00BC38FC" w14:paraId="57E968FF" w14:textId="77777777">
            <w:pPr>
              <w:rPr>
                <w:ins w:id="305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A519783" w14:textId="77777777" w:rsidTr="00BC38FC">
        <w:tblPrEx>
          <w:tblW w:w="9922" w:type="dxa"/>
          <w:tblInd w:w="-400" w:type="dxa"/>
          <w:tblLayout w:type="fixed"/>
          <w:tblLook w:val="04A0"/>
        </w:tblPrEx>
        <w:trPr>
          <w:ins w:id="306" w:author="Sergejs Radioņenko" w:date="2022-06-28T02:19:00Z"/>
        </w:trPr>
        <w:tc>
          <w:tcPr>
            <w:tcW w:w="6774" w:type="dxa"/>
            <w:tcBorders>
              <w:top w:val="single" w:sz="4" w:space="0" w:color="auto"/>
            </w:tcBorders>
          </w:tcPr>
          <w:p w:rsidR="002721DB" w:rsidRPr="007D2C05" w:rsidP="00BC38FC" w14:paraId="04CE0730" w14:textId="77777777">
            <w:pPr>
              <w:jc w:val="center"/>
              <w:rPr>
                <w:ins w:id="307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ins w:id="308" w:author="Sergejs Radioņenko" w:date="2022-06-28T02:19:00Z">
              <w:r w:rsidRPr="007D2C05">
                <w:rPr>
                  <w:rFonts w:ascii="Times New Roman" w:hAnsi="Times New Roman" w:cs="Times New Roman"/>
                  <w:spacing w:val="-6"/>
                  <w:sz w:val="16"/>
                  <w:szCs w:val="16"/>
                </w:rPr>
                <w:t>(juridiskās personas pārstāvja amats, vārds, uzvārds vai fiziskās personas vārds, uzvārds; vai atzīme par nosūtīšanu)</w:t>
              </w:r>
            </w:ins>
          </w:p>
        </w:tc>
        <w:tc>
          <w:tcPr>
            <w:tcW w:w="284" w:type="dxa"/>
          </w:tcPr>
          <w:p w:rsidR="002721DB" w:rsidRPr="007D2C05" w:rsidP="00BC38FC" w14:paraId="6EF68078" w14:textId="77777777">
            <w:pPr>
              <w:jc w:val="center"/>
              <w:rPr>
                <w:ins w:id="309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2721DB" w:rsidRPr="007D2C05" w:rsidP="00BC38FC" w14:paraId="01AB791A" w14:textId="77777777">
            <w:pPr>
              <w:jc w:val="center"/>
              <w:rPr>
                <w:ins w:id="310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ins w:id="311" w:author="Sergejs Radioņenko" w:date="2022-06-28T02:19:00Z">
              <w:r w:rsidRPr="007D2C05">
                <w:rPr>
                  <w:rFonts w:ascii="Times New Roman" w:hAnsi="Times New Roman" w:cs="Times New Roman"/>
                  <w:sz w:val="16"/>
                </w:rPr>
                <w:t>(paraksts)</w:t>
              </w:r>
            </w:ins>
          </w:p>
        </w:tc>
      </w:tr>
    </w:tbl>
    <w:p w:rsidR="002721DB" w:rsidP="002721DB" w14:paraId="172E57DC" w14:textId="77777777">
      <w:pPr>
        <w:rPr>
          <w:ins w:id="312" w:author="Sergejs Radioņenko" w:date="2022-06-28T02:19:00Z"/>
          <w:rFonts w:ascii="Times New Roman" w:hAnsi="Times New Roman" w:cs="Times New Roman"/>
          <w:sz w:val="24"/>
          <w:szCs w:val="24"/>
        </w:rPr>
      </w:pPr>
    </w:p>
    <w:p w:rsidR="002721DB" w:rsidP="002721DB" w14:paraId="67ED402D" w14:textId="77777777">
      <w:pPr>
        <w:rPr>
          <w:ins w:id="313" w:author="Sergejs Radioņenko" w:date="2022-06-28T02:19:00Z"/>
          <w:rFonts w:ascii="Times New Roman" w:hAnsi="Times New Roman" w:cs="Times New Roman"/>
          <w:sz w:val="24"/>
          <w:szCs w:val="24"/>
        </w:rPr>
      </w:pPr>
      <w:ins w:id="314" w:author="Sergejs Radioņenko" w:date="2022-06-28T02:19:00Z">
        <w:r w:rsidRPr="00C33E3A">
          <w:rPr>
            <w:rFonts w:ascii="Times New Roman" w:hAnsi="Times New Roman" w:cs="Times New Roman"/>
            <w:sz w:val="24"/>
            <w:szCs w:val="24"/>
          </w:rPr>
          <w:t>20____. gada ___. ___________</w:t>
        </w:r>
      </w:ins>
    </w:p>
    <w:p w:rsidR="00E227D8" w:rsidRPr="00762AE8" w:rsidP="002721DB" w14:paraId="3F05F6A0" w14:textId="397B4C6F">
      <w:pPr>
        <w:rPr>
          <w:del w:id="315" w:author="Sergejs Radioņenko" w:date="2022-06-28T02:19:00Z"/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F05F6A3" w14:textId="01B16B7C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  <w:del w:id="316" w:author="Sergejs Radioņenko" w:date="2022-06-28T02:19:00Z"/>
        </w:trPr>
        <w:tc>
          <w:tcPr>
            <w:tcW w:w="426" w:type="dxa"/>
          </w:tcPr>
          <w:p w:rsidR="00E227D8" w:rsidRPr="00E227D8" w:rsidP="002721DB" w14:paraId="3F05F6A1" w14:textId="33D68104">
            <w:pPr>
              <w:rPr>
                <w:del w:id="317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del w:id="318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delText>1.</w:delText>
              </w:r>
            </w:del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2721DB" w14:paraId="3F05F6A2" w14:textId="12527DD1">
            <w:pPr>
              <w:rPr>
                <w:del w:id="319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del w:id="320" w:author="Sergejs Radioņenko" w:date="2022-06-28T02:19:00Z">
              <w:r w:rsidRPr="00E227D8">
                <w:rPr>
                  <w:rFonts w:ascii="Times New Roman" w:hAnsi="Times New Roman" w:cs="Times New Roman"/>
                  <w:sz w:val="24"/>
                </w:rPr>
                <w:delText>Apsekots:</w:delText>
              </w:r>
            </w:del>
            <w:del w:id="321" w:author="Sergejs Radioņenko" w:date="2022-06-28T02:19:00Z">
              <w:r w:rsidR="00E60393">
                <w:rPr>
                  <w:rFonts w:ascii="Times New Roman" w:hAnsi="Times New Roman" w:cs="Times New Roman"/>
                  <w:sz w:val="24"/>
                </w:rPr>
                <w:delText xml:space="preserve"> </w:delText>
              </w:r>
            </w:del>
          </w:p>
        </w:tc>
      </w:tr>
      <w:tr w14:paraId="3F05F6A6" w14:textId="0EEC8AB2" w:rsidTr="00C07822">
        <w:tblPrEx>
          <w:tblW w:w="9924" w:type="dxa"/>
          <w:tblInd w:w="-426" w:type="dxa"/>
          <w:tblLayout w:type="fixed"/>
          <w:tblLook w:val="04A0"/>
        </w:tblPrEx>
        <w:trPr>
          <w:del w:id="322" w:author="Sergejs Radioņenko" w:date="2022-06-28T02:19:00Z"/>
        </w:trPr>
        <w:tc>
          <w:tcPr>
            <w:tcW w:w="426" w:type="dxa"/>
          </w:tcPr>
          <w:p w:rsidR="00E227D8" w:rsidRPr="00070E23" w:rsidP="002721DB" w14:paraId="3F05F6A4" w14:textId="0E751C23">
            <w:pPr>
              <w:rPr>
                <w:del w:id="323" w:author="Sergejs Radioņenko" w:date="2022-06-28T02:19:00Z"/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2721DB" w14:paraId="3F05F6A5" w14:textId="4F29BAB5">
            <w:pPr>
              <w:rPr>
                <w:del w:id="324" w:author="Sergejs Radioņenko" w:date="2022-06-28T02:19:00Z"/>
                <w:rFonts w:ascii="Times New Roman" w:hAnsi="Times New Roman" w:cs="Times New Roman"/>
                <w:sz w:val="16"/>
                <w:szCs w:val="16"/>
              </w:rPr>
            </w:pPr>
            <w:del w:id="325" w:author="Sergejs Radioņenko" w:date="2022-06-28T02:19:00Z">
              <w:r w:rsidRPr="00070E23">
                <w:rPr>
                  <w:rFonts w:ascii="Times New Roman" w:hAnsi="Times New Roman" w:cs="Times New Roman"/>
                  <w:sz w:val="16"/>
                  <w:szCs w:val="16"/>
                </w:rPr>
                <w:delText>(apsekoto būvju, ēku vai telpu nosaukums)</w:delText>
              </w:r>
            </w:del>
          </w:p>
        </w:tc>
      </w:tr>
      <w:tr w14:paraId="3F05F6A9" w14:textId="335A081C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  <w:del w:id="326" w:author="Sergejs Radioņenko" w:date="2022-06-28T02:19:00Z"/>
        </w:trPr>
        <w:tc>
          <w:tcPr>
            <w:tcW w:w="426" w:type="dxa"/>
          </w:tcPr>
          <w:p w:rsidR="00E227D8" w:rsidRPr="00E227D8" w:rsidP="002721DB" w14:paraId="3F05F6A7" w14:textId="23B86888">
            <w:pPr>
              <w:rPr>
                <w:del w:id="327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del w:id="328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delText>2.</w:delText>
              </w:r>
            </w:del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2721DB" w14:paraId="3F05F6A8" w14:textId="7961ADEB">
            <w:pPr>
              <w:rPr>
                <w:del w:id="329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del w:id="330" w:author="Sergejs Radioņenko" w:date="2022-06-28T02:19:00Z">
              <w:r w:rsidRPr="00E227D8">
                <w:rPr>
                  <w:rFonts w:ascii="Times New Roman" w:hAnsi="Times New Roman" w:cs="Times New Roman"/>
                  <w:sz w:val="24"/>
                </w:rPr>
                <w:delText>Adrese:</w:delText>
              </w:r>
            </w:del>
            <w:del w:id="331" w:author="Sergejs Radioņenko" w:date="2022-06-28T02:19:00Z">
              <w:r w:rsidR="00E60393">
                <w:rPr>
                  <w:rFonts w:ascii="Times New Roman" w:hAnsi="Times New Roman" w:cs="Times New Roman"/>
                  <w:sz w:val="24"/>
                </w:rPr>
                <w:delText xml:space="preserve"> </w:delText>
              </w:r>
            </w:del>
          </w:p>
        </w:tc>
      </w:tr>
      <w:tr w14:paraId="3F05F6AC" w14:textId="28E8D357" w:rsidTr="00C07822">
        <w:tblPrEx>
          <w:tblW w:w="9924" w:type="dxa"/>
          <w:tblInd w:w="-426" w:type="dxa"/>
          <w:tblLayout w:type="fixed"/>
          <w:tblLook w:val="04A0"/>
        </w:tblPrEx>
        <w:trPr>
          <w:del w:id="332" w:author="Sergejs Radioņenko" w:date="2022-06-28T02:19:00Z"/>
        </w:trPr>
        <w:tc>
          <w:tcPr>
            <w:tcW w:w="426" w:type="dxa"/>
          </w:tcPr>
          <w:p w:rsidR="00070E23" w:rsidRPr="00070E23" w:rsidP="002721DB" w14:paraId="3F05F6AA" w14:textId="1FF5D7D7">
            <w:pPr>
              <w:rPr>
                <w:del w:id="333" w:author="Sergejs Radioņenko" w:date="2022-06-28T02:19:00Z"/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2721DB" w14:paraId="3F05F6AB" w14:textId="35661964">
            <w:pPr>
              <w:rPr>
                <w:del w:id="334" w:author="Sergejs Radioņenko" w:date="2022-06-28T02:19:00Z"/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AF" w14:textId="77353E53" w:rsidTr="00C07822">
        <w:tblPrEx>
          <w:tblW w:w="9924" w:type="dxa"/>
          <w:tblInd w:w="-426" w:type="dxa"/>
          <w:tblLayout w:type="fixed"/>
          <w:tblLook w:val="04A0"/>
        </w:tblPrEx>
        <w:trPr>
          <w:del w:id="335" w:author="Sergejs Radioņenko" w:date="2022-06-28T02:19:00Z"/>
        </w:trPr>
        <w:tc>
          <w:tcPr>
            <w:tcW w:w="426" w:type="dxa"/>
          </w:tcPr>
          <w:p w:rsidR="00E227D8" w:rsidRPr="00E227D8" w:rsidP="002721DB" w14:paraId="3F05F6AD" w14:textId="3AF16768">
            <w:pPr>
              <w:rPr>
                <w:del w:id="336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del w:id="337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delText>3.</w:delText>
              </w:r>
            </w:del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2721DB" w14:paraId="3F05F6AE" w14:textId="1CE42391">
            <w:pPr>
              <w:rPr>
                <w:del w:id="338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del w:id="339" w:author="Sergejs Radioņenko" w:date="2022-06-28T02:19:00Z">
              <w:r w:rsidRPr="00E227D8">
                <w:rPr>
                  <w:rFonts w:ascii="Times New Roman" w:hAnsi="Times New Roman" w:cs="Times New Roman"/>
                  <w:sz w:val="24"/>
                </w:rPr>
                <w:delText>Īpašnieks (valdītājs):</w:delText>
              </w:r>
            </w:del>
            <w:del w:id="340" w:author="Sergejs Radioņenko" w:date="2022-06-28T02:19:00Z">
              <w:r w:rsidR="00E60393">
                <w:rPr>
                  <w:rFonts w:ascii="Times New Roman" w:hAnsi="Times New Roman" w:cs="Times New Roman"/>
                  <w:sz w:val="24"/>
                </w:rPr>
                <w:delText xml:space="preserve"> </w:delText>
              </w:r>
            </w:del>
          </w:p>
        </w:tc>
      </w:tr>
      <w:tr w14:paraId="3F05F6B2" w14:textId="44B1D44D" w:rsidTr="00C07822">
        <w:tblPrEx>
          <w:tblW w:w="9924" w:type="dxa"/>
          <w:tblInd w:w="-426" w:type="dxa"/>
          <w:tblLayout w:type="fixed"/>
          <w:tblLook w:val="04A0"/>
        </w:tblPrEx>
        <w:trPr>
          <w:del w:id="341" w:author="Sergejs Radioņenko" w:date="2022-06-28T02:19:00Z"/>
        </w:trPr>
        <w:tc>
          <w:tcPr>
            <w:tcW w:w="426" w:type="dxa"/>
          </w:tcPr>
          <w:p w:rsidR="00E227D8" w:rsidRPr="00070E23" w:rsidP="002721DB" w14:paraId="3F05F6B0" w14:textId="50A4EF63">
            <w:pPr>
              <w:rPr>
                <w:del w:id="342" w:author="Sergejs Radioņenko" w:date="2022-06-28T02:19:00Z"/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2721DB" w14:paraId="3F05F6B1" w14:textId="7691713B">
            <w:pPr>
              <w:rPr>
                <w:del w:id="343" w:author="Sergejs Radioņenko" w:date="2022-06-28T02:19:00Z"/>
                <w:rFonts w:ascii="Times New Roman" w:hAnsi="Times New Roman" w:cs="Times New Roman"/>
                <w:sz w:val="16"/>
                <w:szCs w:val="16"/>
              </w:rPr>
            </w:pPr>
            <w:del w:id="344" w:author="Sergejs Radioņenko" w:date="2022-06-28T02:19:00Z">
              <w:r w:rsidRPr="00070E23">
                <w:rPr>
                  <w:rFonts w:ascii="Times New Roman" w:hAnsi="Times New Roman" w:cs="Times New Roman"/>
                  <w:sz w:val="16"/>
                  <w:szCs w:val="16"/>
                </w:rPr>
                <w:delText>(juridiskās personas nosaukums vai fiziskās personas vārds, uzvārds)</w:delText>
              </w:r>
            </w:del>
          </w:p>
        </w:tc>
      </w:tr>
      <w:tr w14:paraId="3F05F6B5" w14:textId="5DE92878" w:rsidTr="00C07822">
        <w:tblPrEx>
          <w:tblW w:w="9924" w:type="dxa"/>
          <w:tblInd w:w="-426" w:type="dxa"/>
          <w:tblLayout w:type="fixed"/>
          <w:tblLook w:val="04A0"/>
        </w:tblPrEx>
        <w:trPr>
          <w:del w:id="345" w:author="Sergejs Radioņenko" w:date="2022-06-28T02:19:00Z"/>
        </w:trPr>
        <w:tc>
          <w:tcPr>
            <w:tcW w:w="426" w:type="dxa"/>
          </w:tcPr>
          <w:p w:rsidR="00E227D8" w:rsidRPr="00E227D8" w:rsidP="002721DB" w14:paraId="3F05F6B3" w14:textId="752A6F27">
            <w:pPr>
              <w:rPr>
                <w:del w:id="346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2721DB" w14:paraId="3F05F6B4" w14:textId="77F71B8F">
            <w:pPr>
              <w:rPr>
                <w:del w:id="347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05F6B8" w14:textId="619E0AE5" w:rsidTr="00C07822">
        <w:tblPrEx>
          <w:tblW w:w="9924" w:type="dxa"/>
          <w:tblInd w:w="-426" w:type="dxa"/>
          <w:tblLayout w:type="fixed"/>
          <w:tblLook w:val="04A0"/>
        </w:tblPrEx>
        <w:trPr>
          <w:del w:id="348" w:author="Sergejs Radioņenko" w:date="2022-06-28T02:19:00Z"/>
        </w:trPr>
        <w:tc>
          <w:tcPr>
            <w:tcW w:w="426" w:type="dxa"/>
          </w:tcPr>
          <w:p w:rsidR="00E227D8" w:rsidRPr="00070E23" w:rsidP="002721DB" w14:paraId="3F05F6B6" w14:textId="54C2769C">
            <w:pPr>
              <w:rPr>
                <w:del w:id="349" w:author="Sergejs Radioņenko" w:date="2022-06-28T02:19:00Z"/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2721DB" w14:paraId="3F05F6B7" w14:textId="7EA6D749">
            <w:pPr>
              <w:rPr>
                <w:del w:id="350" w:author="Sergejs Radioņenko" w:date="2022-06-28T02:19:00Z"/>
                <w:rFonts w:ascii="Times New Roman" w:hAnsi="Times New Roman" w:cs="Times New Roman"/>
                <w:sz w:val="16"/>
                <w:szCs w:val="16"/>
              </w:rPr>
            </w:pPr>
            <w:del w:id="351" w:author="Sergejs Radioņenko" w:date="2022-06-28T02:19:00Z">
              <w:r w:rsidRPr="00070E23">
                <w:rPr>
                  <w:rFonts w:ascii="Times New Roman" w:hAnsi="Times New Roman" w:cs="Times New Roman"/>
                  <w:sz w:val="16"/>
                  <w:szCs w:val="16"/>
                </w:rPr>
                <w:delText>(juridiskās personas reģistrācijas numurs vai fiziskās personas kods; adrese)</w:delText>
              </w:r>
            </w:del>
          </w:p>
        </w:tc>
      </w:tr>
      <w:tr w14:paraId="3F05F6BB" w14:textId="57013B9D" w:rsidTr="00C07822">
        <w:tblPrEx>
          <w:tblW w:w="9924" w:type="dxa"/>
          <w:tblInd w:w="-426" w:type="dxa"/>
          <w:tblLayout w:type="fixed"/>
          <w:tblLook w:val="04A0"/>
        </w:tblPrEx>
        <w:trPr>
          <w:del w:id="352" w:author="Sergejs Radioņenko" w:date="2022-06-28T02:19:00Z"/>
        </w:trPr>
        <w:tc>
          <w:tcPr>
            <w:tcW w:w="426" w:type="dxa"/>
          </w:tcPr>
          <w:p w:rsidR="00E227D8" w:rsidRPr="00E227D8" w:rsidP="002721DB" w14:paraId="3F05F6B9" w14:textId="4893C955">
            <w:pPr>
              <w:rPr>
                <w:del w:id="353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del w:id="354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delText>4.</w:delText>
              </w:r>
            </w:del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2721DB" w14:paraId="3F05F6BA" w14:textId="21A1CB4E">
            <w:pPr>
              <w:rPr>
                <w:del w:id="355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del w:id="356" w:author="Sergejs Radioņenko" w:date="2022-06-28T02:19:00Z">
              <w:r w:rsidRPr="00E227D8">
                <w:rPr>
                  <w:rFonts w:ascii="Times New Roman" w:hAnsi="Times New Roman" w:cs="Times New Roman"/>
                  <w:sz w:val="24"/>
                </w:rPr>
                <w:delText>Iesniegtie dokumenti:</w:delText>
              </w:r>
            </w:del>
            <w:del w:id="357" w:author="Sergejs Radioņenko" w:date="2022-06-28T02:19:00Z">
              <w:r w:rsidR="00E60393">
                <w:rPr>
                  <w:rFonts w:ascii="Times New Roman" w:hAnsi="Times New Roman" w:cs="Times New Roman"/>
                  <w:sz w:val="24"/>
                </w:rPr>
                <w:delText xml:space="preserve"> </w:delText>
              </w:r>
            </w:del>
          </w:p>
        </w:tc>
      </w:tr>
      <w:tr w14:paraId="3F05F6BE" w14:textId="21811CC8" w:rsidTr="00C07822">
        <w:tblPrEx>
          <w:tblW w:w="9924" w:type="dxa"/>
          <w:tblInd w:w="-426" w:type="dxa"/>
          <w:tblLayout w:type="fixed"/>
          <w:tblLook w:val="04A0"/>
        </w:tblPrEx>
        <w:trPr>
          <w:del w:id="358" w:author="Sergejs Radioņenko" w:date="2022-06-28T02:19:00Z"/>
        </w:trPr>
        <w:tc>
          <w:tcPr>
            <w:tcW w:w="426" w:type="dxa"/>
          </w:tcPr>
          <w:p w:rsidR="00070E23" w:rsidRPr="00070E23" w:rsidP="002721DB" w14:paraId="3F05F6BC" w14:textId="6558CC6D">
            <w:pPr>
              <w:rPr>
                <w:del w:id="359" w:author="Sergejs Radioņenko" w:date="2022-06-28T02:19:00Z"/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2721DB" w14:paraId="3F05F6BD" w14:textId="1AA75C00">
            <w:pPr>
              <w:rPr>
                <w:del w:id="360" w:author="Sergejs Radioņenko" w:date="2022-06-28T02:19:00Z"/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1" w14:textId="21C585CE" w:rsidTr="00C07822">
        <w:tblPrEx>
          <w:tblW w:w="9924" w:type="dxa"/>
          <w:tblInd w:w="-426" w:type="dxa"/>
          <w:tblLayout w:type="fixed"/>
          <w:tblLook w:val="04A0"/>
        </w:tblPrEx>
        <w:trPr>
          <w:del w:id="361" w:author="Sergejs Radioņenko" w:date="2022-06-28T02:19:00Z"/>
        </w:trPr>
        <w:tc>
          <w:tcPr>
            <w:tcW w:w="426" w:type="dxa"/>
          </w:tcPr>
          <w:p w:rsidR="00E227D8" w:rsidRPr="00E227D8" w:rsidP="002721DB" w14:paraId="3F05F6BF" w14:textId="54927199">
            <w:pPr>
              <w:rPr>
                <w:del w:id="362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del w:id="363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delText>5.</w:delText>
              </w:r>
            </w:del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2721DB" w14:paraId="3F05F6C0" w14:textId="53D4B235">
            <w:pPr>
              <w:rPr>
                <w:del w:id="364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del w:id="365" w:author="Sergejs Radioņenko" w:date="2022-06-28T02:19:00Z">
              <w:r w:rsidRPr="00E227D8">
                <w:rPr>
                  <w:rFonts w:ascii="Times New Roman" w:hAnsi="Times New Roman" w:cs="Times New Roman"/>
                  <w:sz w:val="24"/>
                  <w:szCs w:val="24"/>
                </w:rPr>
                <w:delText>Apsekoto būvju, ēku vai telpu raksturojums:</w:delText>
              </w:r>
            </w:del>
            <w:del w:id="366" w:author="Sergejs Radioņenko" w:date="2022-06-28T02:19:00Z">
              <w:r w:rsidR="00E60393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</w:p>
        </w:tc>
      </w:tr>
      <w:tr w14:paraId="3F05F6C4" w14:textId="44C52249" w:rsidTr="00C07822">
        <w:tblPrEx>
          <w:tblW w:w="9924" w:type="dxa"/>
          <w:tblInd w:w="-426" w:type="dxa"/>
          <w:tblLayout w:type="fixed"/>
          <w:tblLook w:val="04A0"/>
        </w:tblPrEx>
        <w:trPr>
          <w:del w:id="367" w:author="Sergejs Radioņenko" w:date="2022-06-28T02:19:00Z"/>
        </w:trPr>
        <w:tc>
          <w:tcPr>
            <w:tcW w:w="426" w:type="dxa"/>
          </w:tcPr>
          <w:p w:rsidR="00070E23" w:rsidRPr="00070E23" w:rsidP="002721DB" w14:paraId="3F05F6C2" w14:textId="31AAEE8D">
            <w:pPr>
              <w:rPr>
                <w:del w:id="368" w:author="Sergejs Radioņenko" w:date="2022-06-28T02:19:00Z"/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2721DB" w14:paraId="3F05F6C3" w14:textId="058E7257">
            <w:pPr>
              <w:rPr>
                <w:del w:id="369" w:author="Sergejs Radioņenko" w:date="2022-06-28T02:19:00Z"/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7" w14:textId="78C0A20C" w:rsidTr="00C07822">
        <w:tblPrEx>
          <w:tblW w:w="9924" w:type="dxa"/>
          <w:tblInd w:w="-426" w:type="dxa"/>
          <w:tblLayout w:type="fixed"/>
          <w:tblLook w:val="04A0"/>
        </w:tblPrEx>
        <w:trPr>
          <w:del w:id="370" w:author="Sergejs Radioņenko" w:date="2022-06-28T02:19:00Z"/>
        </w:trPr>
        <w:tc>
          <w:tcPr>
            <w:tcW w:w="426" w:type="dxa"/>
          </w:tcPr>
          <w:p w:rsidR="00E227D8" w:rsidRPr="00E227D8" w:rsidP="002721DB" w14:paraId="3F05F6C5" w14:textId="628B445C">
            <w:pPr>
              <w:rPr>
                <w:del w:id="371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del w:id="372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delText>6.</w:delText>
              </w:r>
            </w:del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2721DB" w14:paraId="3F05F6C6" w14:textId="578DDF69">
            <w:pPr>
              <w:rPr>
                <w:del w:id="373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del w:id="374" w:author="Sergejs Radioņenko" w:date="2022-06-28T02:19:00Z">
              <w:r w:rsidRPr="00E227D8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Pārbaudes </w:delText>
              </w:r>
            </w:del>
            <w:del w:id="375" w:author="Sergejs Radioņenko" w:date="2022-06-28T02:19:00Z">
              <w:r w:rsidRPr="00E227D8">
                <w:rPr>
                  <w:rFonts w:ascii="Times New Roman" w:hAnsi="Times New Roman" w:cs="Times New Roman"/>
                  <w:sz w:val="24"/>
                  <w:szCs w:val="24"/>
                </w:rPr>
                <w:delText>laikā konstatētie ugunsdrošības prasību pārkāpumi:</w:delText>
              </w:r>
            </w:del>
            <w:del w:id="376" w:author="Sergejs Radioņenko" w:date="2022-06-28T02:19:00Z">
              <w:r w:rsidR="00E60393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</w:p>
        </w:tc>
      </w:tr>
      <w:tr w14:paraId="3F05F6CA" w14:textId="203DE0EE" w:rsidTr="00C07822">
        <w:tblPrEx>
          <w:tblW w:w="9924" w:type="dxa"/>
          <w:tblInd w:w="-426" w:type="dxa"/>
          <w:tblLayout w:type="fixed"/>
          <w:tblLook w:val="04A0"/>
        </w:tblPrEx>
        <w:trPr>
          <w:del w:id="377" w:author="Sergejs Radioņenko" w:date="2022-06-28T02:19:00Z"/>
        </w:trPr>
        <w:tc>
          <w:tcPr>
            <w:tcW w:w="426" w:type="dxa"/>
          </w:tcPr>
          <w:p w:rsidR="00070E23" w:rsidRPr="00070E23" w:rsidP="002721DB" w14:paraId="3F05F6C8" w14:textId="11159D93">
            <w:pPr>
              <w:rPr>
                <w:del w:id="378" w:author="Sergejs Radioņenko" w:date="2022-06-28T02:19:00Z"/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2721DB" w14:paraId="3F05F6C9" w14:textId="054AC395">
            <w:pPr>
              <w:rPr>
                <w:del w:id="379" w:author="Sergejs Radioņenko" w:date="2022-06-28T02:19:00Z"/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D" w14:textId="10DE2351" w:rsidTr="00C07822">
        <w:tblPrEx>
          <w:tblW w:w="9924" w:type="dxa"/>
          <w:tblInd w:w="-426" w:type="dxa"/>
          <w:tblLayout w:type="fixed"/>
          <w:tblLook w:val="04A0"/>
        </w:tblPrEx>
        <w:trPr>
          <w:del w:id="380" w:author="Sergejs Radioņenko" w:date="2022-06-28T02:19:00Z"/>
        </w:trPr>
        <w:tc>
          <w:tcPr>
            <w:tcW w:w="426" w:type="dxa"/>
          </w:tcPr>
          <w:p w:rsidR="00E227D8" w:rsidRPr="00E227D8" w:rsidP="002721DB" w14:paraId="3F05F6CB" w14:textId="4AEC962F">
            <w:pPr>
              <w:rPr>
                <w:del w:id="381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del w:id="382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delText>7.</w:delText>
              </w:r>
            </w:del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2721DB" w14:paraId="3F05F6CC" w14:textId="1490C4E4">
            <w:pPr>
              <w:rPr>
                <w:del w:id="383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del w:id="384" w:author="Sergejs Radioņenko" w:date="2022-06-28T02:19:00Z">
              <w:r w:rsidRPr="00E227D8">
                <w:rPr>
                  <w:rFonts w:ascii="Times New Roman" w:hAnsi="Times New Roman" w:cs="Times New Roman"/>
                  <w:b/>
                  <w:sz w:val="24"/>
                </w:rPr>
                <w:delText>Slēdziens:</w:delText>
              </w:r>
            </w:del>
            <w:del w:id="385" w:author="Sergejs Radioņenko" w:date="2022-06-28T02:19:00Z">
              <w:r w:rsidR="00E60393">
                <w:rPr>
                  <w:rFonts w:ascii="Times New Roman" w:hAnsi="Times New Roman" w:cs="Times New Roman"/>
                  <w:b/>
                  <w:sz w:val="24"/>
                </w:rPr>
                <w:delText xml:space="preserve"> </w:delText>
              </w:r>
            </w:del>
          </w:p>
        </w:tc>
      </w:tr>
      <w:tr w14:paraId="3F05F6D0" w14:textId="53C5A527" w:rsidTr="00C07822">
        <w:tblPrEx>
          <w:tblW w:w="9924" w:type="dxa"/>
          <w:tblInd w:w="-426" w:type="dxa"/>
          <w:tblLayout w:type="fixed"/>
          <w:tblLook w:val="04A0"/>
        </w:tblPrEx>
        <w:trPr>
          <w:del w:id="386" w:author="Sergejs Radioņenko" w:date="2022-06-28T02:19:00Z"/>
        </w:trPr>
        <w:tc>
          <w:tcPr>
            <w:tcW w:w="426" w:type="dxa"/>
          </w:tcPr>
          <w:p w:rsidR="00070E23" w:rsidRPr="00070E23" w:rsidP="002721DB" w14:paraId="3F05F6CE" w14:textId="34FD8EA7">
            <w:pPr>
              <w:rPr>
                <w:del w:id="387" w:author="Sergejs Radioņenko" w:date="2022-06-28T02:19:00Z"/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2721DB" w14:paraId="3F05F6CF" w14:textId="7E56674B">
            <w:pPr>
              <w:rPr>
                <w:del w:id="388" w:author="Sergejs Radioņenko" w:date="2022-06-28T02:19:00Z"/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D3" w14:textId="3F077FD4" w:rsidTr="00C07822">
        <w:tblPrEx>
          <w:tblW w:w="9924" w:type="dxa"/>
          <w:tblInd w:w="-426" w:type="dxa"/>
          <w:tblLayout w:type="fixed"/>
          <w:tblLook w:val="04A0"/>
        </w:tblPrEx>
        <w:trPr>
          <w:del w:id="389" w:author="Sergejs Radioņenko" w:date="2022-06-28T02:19:00Z"/>
        </w:trPr>
        <w:tc>
          <w:tcPr>
            <w:tcW w:w="426" w:type="dxa"/>
          </w:tcPr>
          <w:p w:rsidR="00E227D8" w:rsidRPr="00E227D8" w:rsidP="002721DB" w14:paraId="3F05F6D1" w14:textId="021862DA">
            <w:pPr>
              <w:rPr>
                <w:del w:id="390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del w:id="391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delText>8.</w:delText>
              </w:r>
            </w:del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2721DB" w14:paraId="3F05F6D2" w14:textId="5944CA08">
            <w:pPr>
              <w:rPr>
                <w:del w:id="392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del w:id="393" w:author="Sergejs Radioņenko" w:date="2022-06-28T02:19:00Z">
              <w:r w:rsidRPr="00E227D8">
                <w:rPr>
                  <w:rFonts w:ascii="Times New Roman" w:hAnsi="Times New Roman" w:cs="Times New Roman"/>
                  <w:sz w:val="24"/>
                </w:rPr>
                <w:delText>Atzinums izsniegts saskaņā ar:</w:delText>
              </w:r>
            </w:del>
            <w:del w:id="394" w:author="Sergejs Radioņenko" w:date="2022-06-28T02:19:00Z">
              <w:r w:rsidR="00E60393">
                <w:rPr>
                  <w:rFonts w:ascii="Times New Roman" w:hAnsi="Times New Roman" w:cs="Times New Roman"/>
                  <w:sz w:val="24"/>
                </w:rPr>
                <w:delText xml:space="preserve"> </w:delText>
              </w:r>
            </w:del>
          </w:p>
        </w:tc>
      </w:tr>
      <w:tr w14:paraId="3F05F6D6" w14:textId="199461C4" w:rsidTr="00C07822">
        <w:tblPrEx>
          <w:tblW w:w="9924" w:type="dxa"/>
          <w:tblInd w:w="-426" w:type="dxa"/>
          <w:tblLayout w:type="fixed"/>
          <w:tblLook w:val="04A0"/>
        </w:tblPrEx>
        <w:trPr>
          <w:del w:id="395" w:author="Sergejs Radioņenko" w:date="2022-06-28T02:19:00Z"/>
        </w:trPr>
        <w:tc>
          <w:tcPr>
            <w:tcW w:w="426" w:type="dxa"/>
          </w:tcPr>
          <w:p w:rsidR="00E227D8" w:rsidRPr="00070E23" w:rsidP="002721DB" w14:paraId="3F05F6D4" w14:textId="1DBFC993">
            <w:pPr>
              <w:rPr>
                <w:del w:id="396" w:author="Sergejs Radioņenko" w:date="2022-06-28T02:19:00Z"/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2721DB" w14:paraId="3F05F6D5" w14:textId="0B3C0B91">
            <w:pPr>
              <w:rPr>
                <w:del w:id="397" w:author="Sergejs Radioņenko" w:date="2022-06-28T02:19:00Z"/>
                <w:rFonts w:ascii="Times New Roman" w:hAnsi="Times New Roman" w:cs="Times New Roman"/>
                <w:sz w:val="16"/>
                <w:szCs w:val="16"/>
              </w:rPr>
            </w:pPr>
            <w:del w:id="398" w:author="Sergejs Radioņenko" w:date="2022-06-28T02:19:00Z">
              <w:r w:rsidRPr="00070E23">
                <w:rPr>
                  <w:rFonts w:ascii="Times New Roman" w:hAnsi="Times New Roman" w:cs="Times New Roman"/>
                  <w:sz w:val="16"/>
                  <w:szCs w:val="16"/>
                </w:rPr>
                <w:delText>(normatīvais akts un punkts saskaņā ar kuru izdots atzinums)</w:delText>
              </w:r>
            </w:del>
          </w:p>
        </w:tc>
      </w:tr>
      <w:tr w14:paraId="3F05F6D9" w14:textId="7C3E99C7" w:rsidTr="00C07822">
        <w:tblPrEx>
          <w:tblW w:w="9924" w:type="dxa"/>
          <w:tblInd w:w="-426" w:type="dxa"/>
          <w:tblLayout w:type="fixed"/>
          <w:tblLook w:val="04A0"/>
        </w:tblPrEx>
        <w:trPr>
          <w:del w:id="399" w:author="Sergejs Radioņenko" w:date="2022-06-28T02:19:00Z"/>
        </w:trPr>
        <w:tc>
          <w:tcPr>
            <w:tcW w:w="426" w:type="dxa"/>
          </w:tcPr>
          <w:p w:rsidR="00E227D8" w:rsidRPr="00E227D8" w:rsidP="002721DB" w14:paraId="3F05F6D7" w14:textId="393E2C1D">
            <w:pPr>
              <w:rPr>
                <w:del w:id="400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del w:id="401" w:author="Sergejs Radioņenko" w:date="2022-06-28T02:19:00Z">
              <w:r>
                <w:rPr>
                  <w:rFonts w:ascii="Times New Roman" w:hAnsi="Times New Roman" w:cs="Times New Roman"/>
                  <w:sz w:val="24"/>
                  <w:szCs w:val="24"/>
                </w:rPr>
                <w:delText>9.</w:delText>
              </w:r>
            </w:del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2721DB" w14:paraId="3F05F6D8" w14:textId="14FE563A">
            <w:pPr>
              <w:rPr>
                <w:del w:id="402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del w:id="403" w:author="Sergejs Radioņenko" w:date="2022-06-28T02:19:00Z">
              <w:r w:rsidRPr="00E227D8">
                <w:rPr>
                  <w:rFonts w:ascii="Times New Roman" w:hAnsi="Times New Roman" w:cs="Times New Roman"/>
                  <w:sz w:val="24"/>
                </w:rPr>
                <w:delText>Atzinumu paredzēts iesniegt:</w:delText>
              </w:r>
            </w:del>
            <w:del w:id="404" w:author="Sergejs Radioņenko" w:date="2022-06-28T02:19:00Z">
              <w:r w:rsidR="00E60393">
                <w:rPr>
                  <w:rFonts w:ascii="Times New Roman" w:hAnsi="Times New Roman" w:cs="Times New Roman"/>
                  <w:sz w:val="24"/>
                </w:rPr>
                <w:delText xml:space="preserve"> </w:delText>
              </w:r>
            </w:del>
          </w:p>
        </w:tc>
      </w:tr>
      <w:tr w14:paraId="3F05F6DC" w14:textId="566EFCC3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  <w:del w:id="405" w:author="Sergejs Radioņenko" w:date="2022-06-28T02:19:00Z"/>
        </w:trPr>
        <w:tc>
          <w:tcPr>
            <w:tcW w:w="426" w:type="dxa"/>
          </w:tcPr>
          <w:p w:rsidR="00E227D8" w:rsidRPr="00070E23" w:rsidP="002721DB" w14:paraId="3F05F6DA" w14:textId="089E55AB">
            <w:pPr>
              <w:rPr>
                <w:del w:id="406" w:author="Sergejs Radioņenko" w:date="2022-06-28T02:19:00Z"/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2721DB" w14:paraId="3F05F6DB" w14:textId="612152B6">
            <w:pPr>
              <w:rPr>
                <w:del w:id="407" w:author="Sergejs Radioņenko" w:date="2022-06-28T02:19:00Z"/>
                <w:rFonts w:ascii="Times New Roman" w:hAnsi="Times New Roman" w:cs="Times New Roman"/>
                <w:sz w:val="16"/>
                <w:szCs w:val="16"/>
              </w:rPr>
            </w:pPr>
            <w:del w:id="408" w:author="Sergejs Radioņenko" w:date="2022-06-28T02:19:00Z">
              <w:r w:rsidRPr="00070E23">
                <w:rPr>
                  <w:rFonts w:ascii="Times New Roman" w:hAnsi="Times New Roman" w:cs="Times New Roman"/>
                  <w:sz w:val="16"/>
                  <w:szCs w:val="16"/>
                </w:rPr>
                <w:delText xml:space="preserve">(iestādes vai institūcijas nosaukums, kur </w:delText>
              </w:r>
            </w:del>
            <w:del w:id="409" w:author="Sergejs Radioņenko" w:date="2022-06-28T02:19:00Z">
              <w:r w:rsidRPr="00070E23">
                <w:rPr>
                  <w:rFonts w:ascii="Times New Roman" w:hAnsi="Times New Roman" w:cs="Times New Roman"/>
                  <w:sz w:val="16"/>
                  <w:szCs w:val="16"/>
                </w:rPr>
                <w:delText>paredzēts iesniegt atzinumu)</w:delText>
              </w:r>
            </w:del>
          </w:p>
        </w:tc>
      </w:tr>
    </w:tbl>
    <w:p w:rsidR="00E227D8" w:rsidP="002721DB" w14:paraId="3F05F6DD" w14:textId="0B78F1CC">
      <w:pPr>
        <w:rPr>
          <w:del w:id="410" w:author="Sergejs Radioņenko" w:date="2022-06-28T02:19:00Z"/>
          <w:rFonts w:ascii="Times New Roman" w:hAnsi="Times New Roman" w:cs="Times New Roman"/>
          <w:sz w:val="24"/>
        </w:rPr>
      </w:pPr>
      <w:del w:id="411" w:author="Sergejs Radioņenko" w:date="2022-06-28T02:19:00Z">
        <w:r w:rsidRPr="007D2C05">
          <w:rPr>
            <w:rFonts w:ascii="Times New Roman" w:hAnsi="Times New Roman" w:cs="Times New Roman"/>
            <w:sz w:val="24"/>
          </w:rPr>
          <w:delText>Atzinums iesniegšanai derīgs sešus mēnešus.</w:delText>
        </w:r>
      </w:del>
    </w:p>
    <w:p w:rsidR="00762AE8" w:rsidRPr="007D2C05" w:rsidP="002721DB" w14:paraId="3F05F6DE" w14:textId="39E0D848">
      <w:pPr>
        <w:rPr>
          <w:del w:id="412" w:author="Sergejs Radioņenko" w:date="2022-06-28T02:19:00Z"/>
          <w:rFonts w:ascii="Times New Roman" w:hAnsi="Times New Roman" w:cs="Times New Roman"/>
          <w:sz w:val="24"/>
        </w:rPr>
      </w:pPr>
    </w:p>
    <w:p w:rsidR="00B245E2" w:rsidRPr="007D2C05" w:rsidP="002721DB" w14:paraId="3F05F6DF" w14:textId="0BA41257">
      <w:pPr>
        <w:rPr>
          <w:del w:id="413" w:author="Sergejs Radioņenko" w:date="2022-06-28T02:19:00Z"/>
          <w:rFonts w:ascii="Times New Roman" w:hAnsi="Times New Roman" w:cs="Times New Roman"/>
          <w:sz w:val="24"/>
          <w:szCs w:val="24"/>
        </w:rPr>
      </w:pPr>
      <w:del w:id="414" w:author="Sergejs Radioņenko" w:date="2022-06-28T02:19:00Z">
        <w:r w:rsidRPr="007D2C05">
          <w:rPr>
            <w:rFonts w:ascii="Times New Roman" w:hAnsi="Times New Roman" w:cs="Times New Roman"/>
            <w:sz w:val="24"/>
            <w:szCs w:val="24"/>
          </w:rPr>
          <w:delText>Atzinumu var apstrīdēt viena mēneša laikā no tā spēkā stāšanās dienas augstākstāvošai amatpersonai:</w:delText>
        </w:r>
      </w:del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F05F6E1" w14:textId="3B72E7BA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del w:id="415" w:author="Sergejs Radioņenko" w:date="2022-06-28T02:19:00Z"/>
        </w:trPr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2721DB" w14:paraId="3F05F6E0" w14:textId="45E9F543">
            <w:pPr>
              <w:rPr>
                <w:del w:id="416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del w:id="417" w:author="Sergejs Radioņenko" w:date="2022-06-28T02:19:00Z">
              <w:r>
                <w:rPr>
                  <w:rFonts w:ascii="Times New Roman" w:hAnsi="Times New Roman"/>
                  <w:color w:val="000000"/>
                  <w:sz w:val="24"/>
                  <w:szCs w:val="24"/>
                </w:rPr>
                <w:delText>Valsts ugunsdzēsības un glābšanas dienesta</w:delText>
              </w:r>
            </w:del>
            <w:del w:id="418" w:author="Sergejs Radioņenko" w:date="2022-06-28T02:19:00Z">
              <w:r w:rsidRPr="005D1C44">
                <w:rPr>
                  <w:rFonts w:ascii="Times New Roman" w:hAnsi="Times New Roman"/>
                  <w:color w:val="000000"/>
                  <w:sz w:val="24"/>
                  <w:szCs w:val="24"/>
                </w:rPr>
                <w:delText xml:space="preserve"> </w:delText>
              </w:r>
            </w:del>
            <w:del w:id="419" w:author="Sergejs Radioņenko" w:date="2022-06-28T02:19:00Z">
              <w:r w:rsidR="00390F52">
                <w:rPr>
                  <w:rFonts w:ascii="Times New Roman" w:hAnsi="Times New Roman"/>
                  <w:color w:val="000000"/>
                  <w:sz w:val="24"/>
                  <w:szCs w:val="24"/>
                </w:rPr>
                <w:delText xml:space="preserve">Rīgas reģiona pārvaldes </w:delText>
              </w:r>
            </w:del>
            <w:del w:id="420" w:author="Sergejs Radioņenko" w:date="2022-06-28T02:19:00Z">
              <w:r w:rsidRPr="005D1C44" w:rsidR="00390F52">
                <w:rPr>
                  <w:rFonts w:ascii="Times New Roman" w:hAnsi="Times New Roman"/>
                  <w:color w:val="000000"/>
                  <w:sz w:val="24"/>
                  <w:szCs w:val="24"/>
                </w:rPr>
                <w:delText xml:space="preserve">priekšniekam, </w:delText>
              </w:r>
            </w:del>
          </w:p>
        </w:tc>
      </w:tr>
      <w:tr w14:paraId="30247ABA" w14:textId="517385CC" w:rsidTr="00C07822">
        <w:tblPrEx>
          <w:tblW w:w="9922" w:type="dxa"/>
          <w:tblInd w:w="-400" w:type="dxa"/>
          <w:tblLook w:val="04A0"/>
        </w:tblPrEx>
        <w:trPr>
          <w:del w:id="421" w:author="Sergejs Radioņenko" w:date="2022-06-28T02:19:00Z"/>
        </w:trPr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2721DB" w14:paraId="013A2EDD" w14:textId="3F844C65">
            <w:pPr>
              <w:rPr>
                <w:del w:id="422" w:author="Sergejs Radioņenko" w:date="2022-06-28T02:19:00Z"/>
                <w:rFonts w:ascii="Times New Roman" w:hAnsi="Times New Roman"/>
                <w:color w:val="000000"/>
                <w:sz w:val="24"/>
                <w:szCs w:val="24"/>
              </w:rPr>
            </w:pPr>
            <w:del w:id="423" w:author="Sergejs Radioņenko" w:date="2022-06-28T02:19:00Z">
              <w:r>
                <w:rPr>
                  <w:rFonts w:ascii="Times New Roman" w:hAnsi="Times New Roman"/>
                  <w:color w:val="000000"/>
                  <w:sz w:val="24"/>
                  <w:szCs w:val="24"/>
                </w:rPr>
                <w:delText>Jaunpils ielā 13, Rīgā, LV-1002</w:delText>
              </w:r>
            </w:del>
            <w:del w:id="424" w:author="Sergejs Radioņenko" w:date="2022-06-28T02:19:00Z">
              <w:r w:rsidRPr="00E60393">
                <w:rPr>
                  <w:rFonts w:ascii="Times New Roman" w:hAnsi="Times New Roman" w:cs="Times New Roman"/>
                  <w:sz w:val="24"/>
                  <w:szCs w:val="24"/>
                </w:rPr>
                <w:delText>.</w:delText>
              </w:r>
            </w:del>
          </w:p>
        </w:tc>
      </w:tr>
      <w:tr w14:paraId="3F05F6E3" w14:textId="1C2B2391" w:rsidTr="00C07822">
        <w:tblPrEx>
          <w:tblW w:w="9922" w:type="dxa"/>
          <w:tblInd w:w="-400" w:type="dxa"/>
          <w:tblLook w:val="04A0"/>
        </w:tblPrEx>
        <w:trPr>
          <w:del w:id="425" w:author="Sergejs Radioņenko" w:date="2022-06-28T02:19:00Z"/>
        </w:trPr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2721DB" w14:paraId="3F05F6E2" w14:textId="65E84EFD">
            <w:pPr>
              <w:rPr>
                <w:del w:id="426" w:author="Sergejs Radioņenko" w:date="2022-06-28T02:19:00Z"/>
                <w:rFonts w:ascii="Times New Roman" w:hAnsi="Times New Roman" w:cs="Times New Roman"/>
                <w:sz w:val="16"/>
                <w:szCs w:val="28"/>
              </w:rPr>
            </w:pPr>
            <w:del w:id="427" w:author="Sergejs Radioņenko" w:date="2022-06-28T02:19:00Z">
              <w:r w:rsidRPr="00B245E2">
                <w:rPr>
                  <w:rFonts w:ascii="Times New Roman" w:hAnsi="Times New Roman" w:cs="Times New Roman"/>
                  <w:sz w:val="16"/>
                  <w:szCs w:val="28"/>
                </w:rPr>
                <w:delText>(amatpersonas amats un adrese)</w:delText>
              </w:r>
            </w:del>
          </w:p>
        </w:tc>
      </w:tr>
    </w:tbl>
    <w:p w:rsidR="00B245E2" w:rsidP="002721DB" w14:paraId="3F05F6E4" w14:textId="3E003B7B">
      <w:pPr>
        <w:rPr>
          <w:del w:id="428" w:author="Sergejs Radioņenko" w:date="2022-06-28T02:19:00Z"/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F05F6EA" w14:textId="230897FD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  <w:del w:id="429" w:author="Sergejs Radioņenko" w:date="2022-06-28T02:19:00Z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2721DB" w14:paraId="3F05F6E5" w14:textId="786FC6E9">
            <w:pPr>
              <w:rPr>
                <w:del w:id="430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del w:id="431" w:author="Sergejs Radioņenko" w:date="2022-06-28T02:19:00Z">
              <w:r w:rsidRPr="00124D71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Valsts ugunsdzēsības un glābšanas dienesta Rīgas reģiona pārvaldes </w:delText>
              </w:r>
            </w:del>
          </w:p>
        </w:tc>
        <w:tc>
          <w:tcPr>
            <w:tcW w:w="284" w:type="dxa"/>
            <w:vAlign w:val="bottom"/>
          </w:tcPr>
          <w:p w:rsidR="00B245E2" w:rsidRPr="007D2C05" w:rsidP="002721DB" w14:paraId="3F05F6E6" w14:textId="732EC9C9">
            <w:pPr>
              <w:rPr>
                <w:del w:id="432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2721DB" w14:paraId="3F05F6E7" w14:textId="650008A5">
            <w:pPr>
              <w:rPr>
                <w:del w:id="433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2721DB" w14:paraId="3F05F6E8" w14:textId="4D58A00C">
            <w:pPr>
              <w:rPr>
                <w:del w:id="434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2721DB" w14:paraId="3F05F6E9" w14:textId="5C00BABC">
            <w:pPr>
              <w:rPr>
                <w:del w:id="435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05F6F0" w14:textId="62A10EBE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del w:id="436" w:author="Sergejs Radioņenko" w:date="2022-06-28T02:19:00Z"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2721DB" w14:paraId="3F05F6EB" w14:textId="002CE98A">
            <w:pPr>
              <w:rPr>
                <w:del w:id="437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del w:id="438" w:author="Sergejs Radioņenko" w:date="2022-06-28T02:19:00Z">
              <w:r w:rsidRPr="00B245E2">
                <w:rPr>
                  <w:rFonts w:ascii="Times New Roman" w:hAnsi="Times New Roman" w:cs="Times New Roman"/>
                  <w:sz w:val="16"/>
                </w:rPr>
                <w:delText>(amatpersona</w:delText>
              </w:r>
            </w:del>
            <w:del w:id="439" w:author="Sergejs Radioņenko" w:date="2022-06-28T02:19:00Z">
              <w:r w:rsidR="00070E23">
                <w:rPr>
                  <w:rFonts w:ascii="Times New Roman" w:hAnsi="Times New Roman" w:cs="Times New Roman"/>
                  <w:sz w:val="16"/>
                </w:rPr>
                <w:delText>s amats</w:delText>
              </w:r>
            </w:del>
            <w:del w:id="440" w:author="Sergejs Radioņenko" w:date="2022-06-28T02:19:00Z">
              <w:r w:rsidRPr="00B245E2">
                <w:rPr>
                  <w:rFonts w:ascii="Times New Roman" w:hAnsi="Times New Roman" w:cs="Times New Roman"/>
                  <w:sz w:val="16"/>
                </w:rPr>
                <w:delText>)</w:delText>
              </w:r>
            </w:del>
          </w:p>
        </w:tc>
        <w:tc>
          <w:tcPr>
            <w:tcW w:w="284" w:type="dxa"/>
          </w:tcPr>
          <w:p w:rsidR="00B245E2" w:rsidRPr="00B245E2" w:rsidP="002721DB" w14:paraId="3F05F6EC" w14:textId="5607FB98">
            <w:pPr>
              <w:rPr>
                <w:del w:id="441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2721DB" w14:paraId="3F05F6ED" w14:textId="76F829D0">
            <w:pPr>
              <w:rPr>
                <w:del w:id="442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del w:id="443" w:author="Sergejs Radioņenko" w:date="2022-06-28T02:19:00Z">
              <w:r w:rsidRPr="00B245E2">
                <w:rPr>
                  <w:rFonts w:ascii="Times New Roman" w:hAnsi="Times New Roman" w:cs="Times New Roman"/>
                  <w:sz w:val="16"/>
                </w:rPr>
                <w:delText>(paraksts)</w:delText>
              </w:r>
            </w:del>
          </w:p>
        </w:tc>
        <w:tc>
          <w:tcPr>
            <w:tcW w:w="283" w:type="dxa"/>
          </w:tcPr>
          <w:p w:rsidR="00B245E2" w:rsidRPr="00B245E2" w:rsidP="002721DB" w14:paraId="3F05F6EE" w14:textId="29691603">
            <w:pPr>
              <w:rPr>
                <w:del w:id="444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2721DB" w14:paraId="3F05F6EF" w14:textId="11040784">
            <w:pPr>
              <w:rPr>
                <w:del w:id="445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del w:id="446" w:author="Sergejs Radioņenko" w:date="2022-06-28T02:19:00Z">
              <w:r>
                <w:rPr>
                  <w:rFonts w:ascii="Times New Roman" w:hAnsi="Times New Roman" w:cs="Times New Roman"/>
                  <w:sz w:val="16"/>
                </w:rPr>
                <w:delText>(v.</w:delText>
              </w:r>
            </w:del>
            <w:del w:id="447" w:author="Sergejs Radioņenko" w:date="2022-06-28T02:19:00Z">
              <w:r w:rsidRPr="00B245E2">
                <w:rPr>
                  <w:rFonts w:ascii="Times New Roman" w:hAnsi="Times New Roman" w:cs="Times New Roman"/>
                  <w:sz w:val="16"/>
                </w:rPr>
                <w:delText xml:space="preserve"> uzvārds)</w:delText>
              </w:r>
            </w:del>
          </w:p>
        </w:tc>
      </w:tr>
    </w:tbl>
    <w:p w:rsidR="00B245E2" w:rsidP="002721DB" w14:paraId="3F05F6F1" w14:textId="57BF8D47">
      <w:pPr>
        <w:rPr>
          <w:del w:id="448" w:author="Sergejs Radioņenko" w:date="2022-06-28T02:19:00Z"/>
          <w:rFonts w:ascii="Times New Roman" w:hAnsi="Times New Roman" w:cs="Times New Roman"/>
          <w:sz w:val="24"/>
          <w:szCs w:val="24"/>
        </w:rPr>
      </w:pPr>
    </w:p>
    <w:p w:rsidR="00E227D8" w:rsidP="002721DB" w14:paraId="3F05F6F2" w14:textId="73191241">
      <w:pPr>
        <w:rPr>
          <w:del w:id="449" w:author="Sergejs Radioņenko" w:date="2022-06-28T02:19:00Z"/>
          <w:rFonts w:ascii="Times New Roman" w:hAnsi="Times New Roman" w:cs="Times New Roman"/>
          <w:sz w:val="24"/>
          <w:szCs w:val="24"/>
        </w:rPr>
      </w:pPr>
      <w:del w:id="450" w:author="Sergejs Radioņenko" w:date="2022-06-28T02:19:00Z">
        <w:r w:rsidRPr="007D2C05">
          <w:rPr>
            <w:rFonts w:ascii="Times New Roman" w:hAnsi="Times New Roman" w:cs="Times New Roman"/>
            <w:sz w:val="24"/>
            <w:szCs w:val="24"/>
          </w:rPr>
          <w:delText>Atzinumu saņēmu:</w:delText>
        </w:r>
      </w:del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F05F6F6" w14:textId="5F7A74AC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del w:id="451" w:author="Sergejs Radioņenko" w:date="2022-06-28T02:19:00Z"/>
        </w:trPr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2721DB" w14:paraId="3F05F6F3" w14:textId="23DE3277">
            <w:pPr>
              <w:rPr>
                <w:del w:id="452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2721DB" w14:paraId="3F05F6F4" w14:textId="1E42B39C">
            <w:pPr>
              <w:rPr>
                <w:del w:id="453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2721DB" w14:paraId="3F05F6F5" w14:textId="7FF119DF">
            <w:pPr>
              <w:rPr>
                <w:del w:id="454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05F6FA" w14:textId="3AB464EA" w:rsidTr="00C07822">
        <w:tblPrEx>
          <w:tblW w:w="9922" w:type="dxa"/>
          <w:tblInd w:w="-400" w:type="dxa"/>
          <w:tblLayout w:type="fixed"/>
          <w:tblLook w:val="04A0"/>
        </w:tblPrEx>
        <w:trPr>
          <w:del w:id="455" w:author="Sergejs Radioņenko" w:date="2022-06-28T02:19:00Z"/>
        </w:trPr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2721DB" w14:paraId="3F05F6F7" w14:textId="1B6FDF57">
            <w:pPr>
              <w:rPr>
                <w:del w:id="456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del w:id="457" w:author="Sergejs Radioņenko" w:date="2022-06-28T02:19:00Z">
              <w:r w:rsidRPr="007D2C05">
                <w:rPr>
                  <w:rFonts w:ascii="Times New Roman" w:hAnsi="Times New Roman" w:cs="Times New Roman"/>
                  <w:spacing w:val="-6"/>
                  <w:sz w:val="16"/>
                  <w:szCs w:val="16"/>
                </w:rPr>
                <w:delText>(juridiskās personas pārstāvja amats, vārds,</w:delText>
              </w:r>
            </w:del>
            <w:del w:id="458" w:author="Sergejs Radioņenko" w:date="2022-06-28T02:19:00Z">
              <w:r w:rsidRPr="007D2C05">
                <w:rPr>
                  <w:rFonts w:ascii="Times New Roman" w:hAnsi="Times New Roman" w:cs="Times New Roman"/>
                  <w:spacing w:val="-6"/>
                  <w:sz w:val="16"/>
                  <w:szCs w:val="16"/>
                </w:rPr>
                <w:delText xml:space="preserve"> uzvārds vai fiziskās personas vārds, uzvārds; vai atzīme par nosūtīšanu)</w:delText>
              </w:r>
            </w:del>
          </w:p>
        </w:tc>
        <w:tc>
          <w:tcPr>
            <w:tcW w:w="284" w:type="dxa"/>
          </w:tcPr>
          <w:p w:rsidR="007D2C05" w:rsidRPr="007D2C05" w:rsidP="002721DB" w14:paraId="3F05F6F8" w14:textId="2DD7DDFB">
            <w:pPr>
              <w:rPr>
                <w:del w:id="459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2721DB" w14:paraId="3F05F6F9" w14:textId="3573E8BD">
            <w:pPr>
              <w:rPr>
                <w:del w:id="460" w:author="Sergejs Radioņenko" w:date="2022-06-28T02:19:00Z"/>
                <w:rFonts w:ascii="Times New Roman" w:hAnsi="Times New Roman" w:cs="Times New Roman"/>
                <w:sz w:val="24"/>
                <w:szCs w:val="24"/>
              </w:rPr>
            </w:pPr>
            <w:del w:id="461" w:author="Sergejs Radioņenko" w:date="2022-06-28T02:19:00Z">
              <w:r w:rsidRPr="007D2C05">
                <w:rPr>
                  <w:rFonts w:ascii="Times New Roman" w:hAnsi="Times New Roman" w:cs="Times New Roman"/>
                  <w:sz w:val="16"/>
                </w:rPr>
                <w:delText>(paraksts)</w:delText>
              </w:r>
            </w:del>
          </w:p>
        </w:tc>
      </w:tr>
    </w:tbl>
    <w:p w:rsidR="007D2C05" w:rsidP="002721DB" w14:paraId="3F05F6FB" w14:textId="35903F13">
      <w:pPr>
        <w:rPr>
          <w:del w:id="462" w:author="Sergejs Radioņenko" w:date="2022-06-28T02:19:00Z"/>
          <w:rFonts w:ascii="Times New Roman" w:hAnsi="Times New Roman" w:cs="Times New Roman"/>
          <w:sz w:val="24"/>
          <w:szCs w:val="24"/>
        </w:rPr>
      </w:pPr>
    </w:p>
    <w:p w:rsidR="00C33E3A" w:rsidP="002721DB" w14:paraId="3F05F6FC" w14:textId="4E3657ED">
      <w:pPr>
        <w:rPr>
          <w:del w:id="463" w:author="Sergejs Radioņenko" w:date="2022-06-28T02:19:00Z"/>
          <w:rFonts w:ascii="Times New Roman" w:hAnsi="Times New Roman" w:cs="Times New Roman"/>
          <w:sz w:val="24"/>
          <w:szCs w:val="24"/>
        </w:rPr>
      </w:pPr>
      <w:del w:id="464" w:author="Sergejs Radioņenko" w:date="2022-06-28T02:19:00Z">
        <w:r w:rsidRPr="00C33E3A">
          <w:rPr>
            <w:rFonts w:ascii="Times New Roman" w:hAnsi="Times New Roman" w:cs="Times New Roman"/>
            <w:sz w:val="24"/>
            <w:szCs w:val="24"/>
          </w:rPr>
          <w:delText>20____. gada ___. ___________</w:delText>
        </w:r>
      </w:del>
    </w:p>
    <w:p w:rsidR="00762AE8" w:rsidRPr="00762AE8" w:rsidP="002721DB" w14:paraId="3F05F700" w14:textId="0D2BF3E5">
      <w:pPr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23DA9C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 xml:space="preserve">DOKUMENTS PARAKSTĪTS AR DROŠU </w:t>
    </w:r>
    <w:r w:rsidRPr="00762AE8">
      <w:rPr>
        <w:rFonts w:ascii="Times New Roman" w:hAnsi="Times New Roman" w:cs="Times New Roman"/>
        <w:sz w:val="24"/>
        <w:szCs w:val="24"/>
      </w:rPr>
      <w:t>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69BBB2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9" w14:textId="106046F6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650BD1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09731828"/>
      <w:docPartObj>
        <w:docPartGallery w:val="Page Numbers (Top of Page)"/>
        <w:docPartUnique/>
      </w:docPartObj>
    </w:sdtPr>
    <w:sdtContent>
      <w:p w:rsidR="00E227D8" w:rsidRPr="00762AE8" w14:paraId="3F05F70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15:person w15:author="Sergejs Radioņenko">
    <w15:presenceInfo w15:providerId="None" w15:userId="Sergejs Radioņenk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06FFC"/>
    <w:rsid w:val="00032297"/>
    <w:rsid w:val="00070E23"/>
    <w:rsid w:val="000C50B5"/>
    <w:rsid w:val="000D3E6E"/>
    <w:rsid w:val="00124D71"/>
    <w:rsid w:val="00130CCD"/>
    <w:rsid w:val="0015650A"/>
    <w:rsid w:val="00260584"/>
    <w:rsid w:val="002721DB"/>
    <w:rsid w:val="00281811"/>
    <w:rsid w:val="002871DA"/>
    <w:rsid w:val="003437F5"/>
    <w:rsid w:val="00346269"/>
    <w:rsid w:val="00387C99"/>
    <w:rsid w:val="00390F52"/>
    <w:rsid w:val="003B78D3"/>
    <w:rsid w:val="00426EBD"/>
    <w:rsid w:val="00441E69"/>
    <w:rsid w:val="00483BBB"/>
    <w:rsid w:val="004901B0"/>
    <w:rsid w:val="004B03FF"/>
    <w:rsid w:val="004B095D"/>
    <w:rsid w:val="004B6422"/>
    <w:rsid w:val="004E6B03"/>
    <w:rsid w:val="004F2F23"/>
    <w:rsid w:val="00561B63"/>
    <w:rsid w:val="00570600"/>
    <w:rsid w:val="00590A28"/>
    <w:rsid w:val="005D1C44"/>
    <w:rsid w:val="005D635A"/>
    <w:rsid w:val="00635786"/>
    <w:rsid w:val="00736BC1"/>
    <w:rsid w:val="00762AE8"/>
    <w:rsid w:val="007665C9"/>
    <w:rsid w:val="00794977"/>
    <w:rsid w:val="00794DFA"/>
    <w:rsid w:val="007D2C05"/>
    <w:rsid w:val="007D554D"/>
    <w:rsid w:val="00840F36"/>
    <w:rsid w:val="00884E35"/>
    <w:rsid w:val="008866CD"/>
    <w:rsid w:val="00890331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C38FC"/>
    <w:rsid w:val="00C07822"/>
    <w:rsid w:val="00C2203C"/>
    <w:rsid w:val="00C33E3A"/>
    <w:rsid w:val="00C51BBF"/>
    <w:rsid w:val="00C522E2"/>
    <w:rsid w:val="00C946FD"/>
    <w:rsid w:val="00C959F6"/>
    <w:rsid w:val="00CD1CAC"/>
    <w:rsid w:val="00D639C2"/>
    <w:rsid w:val="00D65FC2"/>
    <w:rsid w:val="00DB3B2E"/>
    <w:rsid w:val="00E0387C"/>
    <w:rsid w:val="00E11AC0"/>
    <w:rsid w:val="00E227D8"/>
    <w:rsid w:val="00E60393"/>
    <w:rsid w:val="00E8526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12" Type="http://schemas.microsoft.com/office/2011/relationships/people" Target="people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4566</Words>
  <Characters>2604</Characters>
  <Application>Microsoft Office Word</Application>
  <DocSecurity>0</DocSecurity>
  <Lines>21</Lines>
  <Paragraphs>14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7156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Sergejs Radioņenko</cp:lastModifiedBy>
  <cp:revision>3</cp:revision>
  <dcterms:created xsi:type="dcterms:W3CDTF">2022-04-04T17:49:00Z</dcterms:created>
  <dcterms:modified xsi:type="dcterms:W3CDTF">2022-06-27T23:21:00Z</dcterms:modified>
</cp:coreProperties>
</file>